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3A4A096" w:rsidR="00A97A10" w:rsidRPr="00385B43" w:rsidRDefault="00A14447" w:rsidP="00B4260D">
            <w:pPr>
              <w:rPr>
                <w:rFonts w:ascii="Arial Narrow" w:hAnsi="Arial Narrow"/>
                <w:bCs/>
                <w:sz w:val="18"/>
                <w:szCs w:val="18"/>
                <w:highlight w:val="yellow"/>
              </w:rPr>
            </w:pPr>
            <w:r w:rsidRPr="00A045D8">
              <w:rPr>
                <w:rFonts w:ascii="Arial Narrow" w:hAnsi="Arial Narrow"/>
                <w:bCs/>
                <w:sz w:val="18"/>
                <w:szCs w:val="18"/>
              </w:rPr>
              <w:t>Regionálne združenie Dolná Nitra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0920838" w:rsidR="00A97A10" w:rsidRPr="00385B43" w:rsidRDefault="00A14447" w:rsidP="00A97A10">
            <w:pPr>
              <w:rPr>
                <w:rFonts w:ascii="Arial Narrow" w:hAnsi="Arial Narrow"/>
                <w:bCs/>
                <w:sz w:val="18"/>
                <w:szCs w:val="18"/>
                <w:highlight w:val="yellow"/>
              </w:rPr>
            </w:pPr>
            <w:r w:rsidRPr="00A045D8">
              <w:rPr>
                <w:rFonts w:ascii="Arial Narrow" w:hAnsi="Arial Narrow"/>
                <w:bCs/>
                <w:sz w:val="18"/>
                <w:szCs w:val="18"/>
              </w:rPr>
              <w:t>IROP-CLLD-X147-512-004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9782C5C"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B6822C3" w14:textId="1A28A4C5" w:rsidR="003E08F9" w:rsidRDefault="003E08F9" w:rsidP="003E08F9">
      <w:pPr>
        <w:rPr>
          <w:rFonts w:ascii="Arial Narrow" w:hAnsi="Arial Narrow"/>
          <w:bCs/>
          <w:sz w:val="18"/>
          <w:szCs w:val="18"/>
          <w:highlight w:val="yellow"/>
        </w:rPr>
      </w:pPr>
    </w:p>
    <w:p w14:paraId="75A0AE9A" w14:textId="77777777" w:rsidR="003E08F9" w:rsidRPr="00335488" w:rsidRDefault="003E08F9" w:rsidP="003E08F9">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0573791" w14:textId="77777777" w:rsidR="003E08F9" w:rsidRPr="00335488" w:rsidRDefault="003E08F9" w:rsidP="003E08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1CFB85A0" w14:textId="77777777" w:rsidR="003E08F9" w:rsidRDefault="003E08F9" w:rsidP="003E08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3811338" w14:textId="79CB1C30" w:rsidR="00335488" w:rsidRDefault="00335488" w:rsidP="00231C62">
      <w:pPr>
        <w:rPr>
          <w:rFonts w:ascii="Arial Narrow" w:hAnsi="Arial Narrow"/>
          <w:bCs/>
          <w:sz w:val="18"/>
          <w:szCs w:val="18"/>
          <w:highlight w:val="yell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D4F34C5"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EA11F6">
              <w:rPr>
                <w:rFonts w:ascii="Arial Narrow" w:hAnsi="Arial Narrow"/>
                <w:sz w:val="18"/>
                <w:szCs w:val="18"/>
              </w:rPr>
              <w:t>,</w:t>
            </w:r>
            <w:ins w:id="0" w:author="Autor">
              <w:r w:rsidR="00EA11F6">
                <w:rPr>
                  <w:rFonts w:ascii="Arial Narrow" w:hAnsi="Arial Narrow"/>
                  <w:sz w:val="18"/>
                  <w:szCs w:val="18"/>
                </w:rPr>
                <w:t xml:space="preserve"> ktoré nemajú stále miesto ich využitia</w:t>
              </w:r>
            </w:ins>
            <w:r w:rsidRPr="00385B43">
              <w:rPr>
                <w:rFonts w:ascii="Arial Narrow" w:hAnsi="Arial Narrow"/>
                <w:sz w:val="18"/>
                <w:szCs w:val="18"/>
              </w:rPr>
              <w:t xml:space="preserve"> sa uvádza </w:t>
            </w:r>
            <w:ins w:id="1" w:author="Autor">
              <w:r w:rsidR="00EA11F6">
                <w:rPr>
                  <w:rFonts w:ascii="Arial Narrow" w:hAnsi="Arial Narrow"/>
                  <w:sz w:val="18"/>
                  <w:szCs w:val="18"/>
                </w:rPr>
                <w:t xml:space="preserve">sídlo žiadateľa, resp. adresa prevádzkarne, v rámci ktorej sa mobilné zariadenia využívajú. </w:t>
              </w:r>
            </w:ins>
            <w:del w:id="2" w:author="Autor">
              <w:r w:rsidRPr="00385B43" w:rsidDel="00EA11F6">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041B4D" w:rsidRPr="00385B43" w14:paraId="3F10591E" w14:textId="77777777" w:rsidTr="00753B2C">
        <w:trPr>
          <w:trHeight w:val="307"/>
          <w:ins w:id="3" w:author="Autor"/>
        </w:trPr>
        <w:tc>
          <w:tcPr>
            <w:tcW w:w="9782" w:type="dxa"/>
            <w:gridSpan w:val="6"/>
            <w:vAlign w:val="center"/>
          </w:tcPr>
          <w:p w14:paraId="0040552D" w14:textId="3C299CBC" w:rsidR="00041B4D" w:rsidRPr="00385B43" w:rsidRDefault="00041B4D">
            <w:pPr>
              <w:jc w:val="left"/>
              <w:rPr>
                <w:ins w:id="4" w:author="Autor"/>
                <w:rFonts w:ascii="Arial Narrow" w:hAnsi="Arial Narrow"/>
                <w:bCs/>
                <w:sz w:val="18"/>
              </w:rPr>
              <w:pPrChange w:id="5" w:author="Autor">
                <w:pPr>
                  <w:jc w:val="center"/>
                </w:pPr>
              </w:pPrChange>
            </w:pPr>
            <w:ins w:id="6"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7367FE" w:rsidRPr="00385B43" w14:paraId="3DD55679" w14:textId="77777777" w:rsidTr="001C6EF8">
        <w:trPr>
          <w:trHeight w:val="307"/>
          <w:ins w:id="7" w:author="Autor"/>
        </w:trPr>
        <w:tc>
          <w:tcPr>
            <w:tcW w:w="2230" w:type="dxa"/>
            <w:gridSpan w:val="2"/>
            <w:vAlign w:val="center"/>
          </w:tcPr>
          <w:p w14:paraId="03A852BA" w14:textId="3602CBCB" w:rsidR="007367FE" w:rsidRPr="00385B43" w:rsidRDefault="007367FE" w:rsidP="007367FE">
            <w:pPr>
              <w:jc w:val="center"/>
              <w:rPr>
                <w:ins w:id="8" w:author="Autor"/>
                <w:rFonts w:ascii="Arial Narrow" w:hAnsi="Arial Narrow"/>
                <w:bCs/>
                <w:sz w:val="18"/>
              </w:rPr>
            </w:pPr>
            <w:ins w:id="9" w:author="Autor">
              <w:r>
                <w:rPr>
                  <w:rFonts w:ascii="Arial Narrow" w:hAnsi="Arial Narrow"/>
                  <w:b/>
                  <w:bCs/>
                  <w:sz w:val="18"/>
                </w:rPr>
                <w:lastRenderedPageBreak/>
                <w:t>Typ</w:t>
              </w:r>
            </w:ins>
          </w:p>
        </w:tc>
        <w:tc>
          <w:tcPr>
            <w:tcW w:w="1465" w:type="dxa"/>
            <w:vAlign w:val="center"/>
          </w:tcPr>
          <w:p w14:paraId="6B7A545A" w14:textId="2450EEDC" w:rsidR="007367FE" w:rsidRPr="00385B43" w:rsidRDefault="007367FE" w:rsidP="007367FE">
            <w:pPr>
              <w:jc w:val="center"/>
              <w:rPr>
                <w:ins w:id="10" w:author="Autor"/>
                <w:rFonts w:ascii="Arial Narrow" w:hAnsi="Arial Narrow"/>
                <w:bCs/>
                <w:sz w:val="18"/>
              </w:rPr>
            </w:pPr>
            <w:ins w:id="11" w:author="Autor">
              <w:r>
                <w:rPr>
                  <w:rFonts w:ascii="Arial Narrow" w:hAnsi="Arial Narrow"/>
                  <w:b/>
                  <w:bCs/>
                  <w:sz w:val="18"/>
                </w:rPr>
                <w:t>Katastrálne územie</w:t>
              </w:r>
            </w:ins>
          </w:p>
        </w:tc>
        <w:tc>
          <w:tcPr>
            <w:tcW w:w="1464" w:type="dxa"/>
            <w:vAlign w:val="center"/>
          </w:tcPr>
          <w:p w14:paraId="4F02F608" w14:textId="4FE825AB" w:rsidR="007367FE" w:rsidRPr="00385B43" w:rsidRDefault="007367FE" w:rsidP="007367FE">
            <w:pPr>
              <w:jc w:val="center"/>
              <w:rPr>
                <w:ins w:id="12" w:author="Autor"/>
                <w:rFonts w:ascii="Arial Narrow" w:hAnsi="Arial Narrow"/>
                <w:bCs/>
                <w:sz w:val="18"/>
              </w:rPr>
            </w:pPr>
            <w:ins w:id="13" w:author="Autor">
              <w:r>
                <w:rPr>
                  <w:rFonts w:ascii="Arial Narrow" w:hAnsi="Arial Narrow"/>
                  <w:b/>
                  <w:bCs/>
                  <w:sz w:val="18"/>
                </w:rPr>
                <w:t>Č. parcely</w:t>
              </w:r>
            </w:ins>
          </w:p>
        </w:tc>
        <w:tc>
          <w:tcPr>
            <w:tcW w:w="2604" w:type="dxa"/>
            <w:vAlign w:val="center"/>
          </w:tcPr>
          <w:p w14:paraId="3FA57C21" w14:textId="17F9F05C" w:rsidR="007367FE" w:rsidRPr="00385B43" w:rsidRDefault="007367FE" w:rsidP="007367FE">
            <w:pPr>
              <w:jc w:val="center"/>
              <w:rPr>
                <w:ins w:id="14" w:author="Autor"/>
                <w:rFonts w:ascii="Arial Narrow" w:hAnsi="Arial Narrow"/>
                <w:bCs/>
                <w:sz w:val="18"/>
              </w:rPr>
            </w:pPr>
            <w:ins w:id="15" w:author="Autor">
              <w:r>
                <w:rPr>
                  <w:rFonts w:ascii="Arial Narrow" w:hAnsi="Arial Narrow"/>
                  <w:b/>
                  <w:bCs/>
                  <w:sz w:val="18"/>
                </w:rPr>
                <w:t>Č. LV</w:t>
              </w:r>
            </w:ins>
          </w:p>
        </w:tc>
        <w:tc>
          <w:tcPr>
            <w:tcW w:w="2019" w:type="dxa"/>
            <w:vAlign w:val="center"/>
          </w:tcPr>
          <w:p w14:paraId="4A97D50E" w14:textId="6A86A7BA" w:rsidR="007367FE" w:rsidRPr="00385B43" w:rsidRDefault="007367FE" w:rsidP="007367FE">
            <w:pPr>
              <w:jc w:val="center"/>
              <w:rPr>
                <w:ins w:id="16" w:author="Autor"/>
                <w:rFonts w:ascii="Arial Narrow" w:hAnsi="Arial Narrow"/>
                <w:bCs/>
                <w:sz w:val="18"/>
              </w:rPr>
            </w:pPr>
            <w:ins w:id="17" w:author="Autor">
              <w:r>
                <w:rPr>
                  <w:rFonts w:ascii="Arial Narrow" w:hAnsi="Arial Narrow"/>
                  <w:b/>
                  <w:bCs/>
                  <w:sz w:val="18"/>
                </w:rPr>
                <w:t>Vzťah žiadateľa k nehnuteľnosti</w:t>
              </w:r>
            </w:ins>
          </w:p>
        </w:tc>
      </w:tr>
      <w:tr w:rsidR="007367FE" w:rsidRPr="00385B43" w14:paraId="08BF855F" w14:textId="77777777" w:rsidTr="00B50347">
        <w:trPr>
          <w:trHeight w:val="307"/>
          <w:ins w:id="18" w:author="Autor"/>
        </w:trPr>
        <w:tc>
          <w:tcPr>
            <w:tcW w:w="2230" w:type="dxa"/>
            <w:gridSpan w:val="2"/>
            <w:vAlign w:val="center"/>
          </w:tcPr>
          <w:p w14:paraId="6DF9851B" w14:textId="4ADD6E26" w:rsidR="007367FE" w:rsidRPr="00385B43" w:rsidRDefault="007367FE" w:rsidP="007367FE">
            <w:pPr>
              <w:jc w:val="center"/>
              <w:rPr>
                <w:ins w:id="19" w:author="Autor"/>
                <w:rFonts w:ascii="Arial Narrow" w:hAnsi="Arial Narrow"/>
                <w:bCs/>
                <w:sz w:val="18"/>
              </w:rPr>
            </w:pPr>
            <w:ins w:id="20" w:author="Autor">
              <w:r w:rsidRPr="00BE0D08">
                <w:rPr>
                  <w:rFonts w:ascii="Arial Narrow" w:hAnsi="Arial Narrow"/>
                  <w:bCs/>
                  <w:i/>
                  <w:sz w:val="18"/>
                </w:rPr>
                <w:t>stavba, pozemok</w:t>
              </w:r>
            </w:ins>
          </w:p>
        </w:tc>
        <w:tc>
          <w:tcPr>
            <w:tcW w:w="1465" w:type="dxa"/>
            <w:vAlign w:val="center"/>
          </w:tcPr>
          <w:p w14:paraId="187447E2" w14:textId="77777777" w:rsidR="007367FE" w:rsidRPr="00385B43" w:rsidRDefault="007367FE" w:rsidP="007367FE">
            <w:pPr>
              <w:jc w:val="center"/>
              <w:rPr>
                <w:ins w:id="21" w:author="Autor"/>
                <w:rFonts w:ascii="Arial Narrow" w:hAnsi="Arial Narrow"/>
                <w:bCs/>
                <w:sz w:val="18"/>
              </w:rPr>
            </w:pPr>
          </w:p>
        </w:tc>
        <w:tc>
          <w:tcPr>
            <w:tcW w:w="1464" w:type="dxa"/>
            <w:vAlign w:val="center"/>
          </w:tcPr>
          <w:p w14:paraId="3FF6724F" w14:textId="77777777" w:rsidR="007367FE" w:rsidRPr="00385B43" w:rsidRDefault="007367FE" w:rsidP="007367FE">
            <w:pPr>
              <w:jc w:val="center"/>
              <w:rPr>
                <w:ins w:id="22" w:author="Autor"/>
                <w:rFonts w:ascii="Arial Narrow" w:hAnsi="Arial Narrow"/>
                <w:bCs/>
                <w:sz w:val="18"/>
              </w:rPr>
            </w:pPr>
          </w:p>
        </w:tc>
        <w:tc>
          <w:tcPr>
            <w:tcW w:w="2604" w:type="dxa"/>
            <w:vAlign w:val="center"/>
          </w:tcPr>
          <w:p w14:paraId="6C8C05EE" w14:textId="77777777" w:rsidR="007367FE" w:rsidRPr="00385B43" w:rsidRDefault="007367FE" w:rsidP="007367FE">
            <w:pPr>
              <w:jc w:val="center"/>
              <w:rPr>
                <w:ins w:id="23" w:author="Autor"/>
                <w:rFonts w:ascii="Arial Narrow" w:hAnsi="Arial Narrow"/>
                <w:bCs/>
                <w:sz w:val="18"/>
              </w:rPr>
            </w:pPr>
          </w:p>
        </w:tc>
        <w:tc>
          <w:tcPr>
            <w:tcW w:w="2019" w:type="dxa"/>
            <w:vAlign w:val="center"/>
          </w:tcPr>
          <w:p w14:paraId="52CC755E" w14:textId="2BD79101" w:rsidR="007367FE" w:rsidRPr="00385B43" w:rsidRDefault="007367FE" w:rsidP="007367FE">
            <w:pPr>
              <w:jc w:val="center"/>
              <w:rPr>
                <w:ins w:id="24" w:author="Autor"/>
                <w:rFonts w:ascii="Arial Narrow" w:hAnsi="Arial Narrow"/>
                <w:bCs/>
                <w:sz w:val="18"/>
              </w:rPr>
            </w:pPr>
            <w:ins w:id="25"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C5F778B"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26" w:author="Autor">
              <w:r w:rsidRPr="00385B43" w:rsidDel="00DB7E14">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E562291"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27" w:author="Autor">
              <w:r w:rsidR="0009206F" w:rsidRPr="00385B43" w:rsidDel="00DB7E14">
                <w:rPr>
                  <w:rFonts w:ascii="Arial Narrow" w:hAnsi="Arial Narrow"/>
                  <w:sz w:val="18"/>
                  <w:szCs w:val="18"/>
                </w:rPr>
                <w:delText>, pričom berie do úvahy začiatok realizácie aktivity projektu, ktorá začína ako prvá a koniec realizácie aktivity projektu, ktorá končí ako posledná.</w:delText>
              </w:r>
            </w:del>
            <w:ins w:id="28" w:author="Autor">
              <w:r w:rsidR="00DB7E14">
                <w:rPr>
                  <w:rFonts w:ascii="Arial Narrow" w:hAnsi="Arial Narrow"/>
                  <w:sz w:val="18"/>
                  <w:szCs w:val="18"/>
                </w:rPr>
                <w:t>.</w:t>
              </w:r>
            </w:ins>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04314AA"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29" w:author="Autor">
              <w:r w:rsidRPr="00385B43" w:rsidDel="00EA0155">
                <w:rPr>
                  <w:rFonts w:ascii="Arial Narrow" w:hAnsi="Arial Narrow"/>
                  <w:b/>
                  <w:bCs/>
                </w:rPr>
                <w:delText xml:space="preserve">aktivity </w:delText>
              </w:r>
            </w:del>
            <w:ins w:id="30" w:author="Autor">
              <w:r w:rsidR="00EA0155">
                <w:rPr>
                  <w:rFonts w:ascii="Arial Narrow" w:hAnsi="Arial Narrow"/>
                  <w:b/>
                  <w:bCs/>
                </w:rPr>
                <w:t>projektu</w:t>
              </w:r>
            </w:ins>
          </w:p>
        </w:tc>
        <w:tc>
          <w:tcPr>
            <w:tcW w:w="2438" w:type="dxa"/>
            <w:shd w:val="clear" w:color="auto" w:fill="B8CCE4" w:themeFill="accent1" w:themeFillTint="66"/>
            <w:hideMark/>
          </w:tcPr>
          <w:p w14:paraId="26B8BCF3" w14:textId="5DA16815"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31" w:author="Autor">
              <w:r w:rsidRPr="00385B43" w:rsidDel="00EA0155">
                <w:rPr>
                  <w:rFonts w:ascii="Arial Narrow" w:hAnsi="Arial Narrow"/>
                  <w:b/>
                  <w:bCs/>
                </w:rPr>
                <w:delText>aktivity</w:delText>
              </w:r>
            </w:del>
            <w:ins w:id="32" w:author="Autor">
              <w:r w:rsidR="00EA0155">
                <w:rPr>
                  <w:rFonts w:ascii="Arial Narrow" w:hAnsi="Arial Narrow"/>
                  <w:b/>
                  <w:bCs/>
                </w:rPr>
                <w:t>projektu</w:t>
              </w:r>
            </w:ins>
          </w:p>
        </w:tc>
      </w:tr>
      <w:tr w:rsidR="0009206F" w:rsidRPr="00385B43" w14:paraId="110C77D5" w14:textId="77777777" w:rsidTr="0083156B">
        <w:trPr>
          <w:trHeight w:val="712"/>
        </w:trPr>
        <w:tc>
          <w:tcPr>
            <w:tcW w:w="4928" w:type="dxa"/>
            <w:hideMark/>
          </w:tcPr>
          <w:p w14:paraId="77A7DB9F" w14:textId="77777777" w:rsidR="00A14447" w:rsidRDefault="00A14447" w:rsidP="0083156B">
            <w:pPr>
              <w:spacing w:before="120"/>
              <w:rPr>
                <w:rFonts w:ascii="Arial Narrow" w:hAnsi="Arial Narrow"/>
                <w:sz w:val="18"/>
                <w:szCs w:val="18"/>
                <w:highlight w:val="yellow"/>
              </w:rPr>
            </w:pPr>
          </w:p>
          <w:p w14:paraId="344744EE" w14:textId="77777777" w:rsidR="00A14447" w:rsidRDefault="00A14447" w:rsidP="0083156B">
            <w:pPr>
              <w:spacing w:before="120"/>
              <w:rPr>
                <w:rFonts w:ascii="Arial Narrow" w:hAnsi="Arial Narrow"/>
                <w:sz w:val="18"/>
                <w:szCs w:val="18"/>
                <w:highlight w:val="yellow"/>
              </w:rPr>
            </w:pPr>
          </w:p>
          <w:p w14:paraId="783C3CA3" w14:textId="7DA16908" w:rsidR="00D92637" w:rsidRPr="00A14447" w:rsidRDefault="00D92637" w:rsidP="0083156B">
            <w:pPr>
              <w:spacing w:before="120"/>
              <w:rPr>
                <w:rFonts w:ascii="Arial Narrow" w:hAnsi="Arial Narrow"/>
                <w:sz w:val="18"/>
                <w:szCs w:val="18"/>
              </w:rPr>
            </w:pPr>
            <w:r w:rsidRPr="00A14447">
              <w:rPr>
                <w:rFonts w:ascii="Arial Narrow" w:hAnsi="Arial Narrow"/>
                <w:sz w:val="18"/>
                <w:szCs w:val="18"/>
              </w:rPr>
              <w:t>D1 Učebne základných škôl</w:t>
            </w:r>
          </w:p>
          <w:p w14:paraId="679E5965" w14:textId="50CC2A9A" w:rsidR="00CD0FA6" w:rsidRPr="00385B43" w:rsidRDefault="00CD0FA6" w:rsidP="00A14447">
            <w:pPr>
              <w:spacing w:before="120"/>
              <w:rPr>
                <w:rFonts w:ascii="Arial Narrow" w:hAnsi="Arial Narrow"/>
                <w:sz w:val="18"/>
                <w:szCs w:val="18"/>
              </w:rPr>
            </w:pPr>
          </w:p>
        </w:tc>
        <w:tc>
          <w:tcPr>
            <w:tcW w:w="2410" w:type="dxa"/>
            <w:gridSpan w:val="2"/>
            <w:hideMark/>
          </w:tcPr>
          <w:p w14:paraId="505454FD" w14:textId="33876867"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3" w:author="Autor">
              <w:r w:rsidR="00DF780C">
                <w:rPr>
                  <w:rFonts w:ascii="Arial Narrow" w:hAnsi="Arial Narrow"/>
                  <w:sz w:val="18"/>
                  <w:szCs w:val="18"/>
                </w:rPr>
                <w:t xml:space="preserve">realizácie </w:t>
              </w:r>
            </w:ins>
            <w:del w:id="34" w:author="Autor">
              <w:r w:rsidR="00210E93" w:rsidDel="00DF780C">
                <w:rPr>
                  <w:rFonts w:ascii="Arial Narrow" w:hAnsi="Arial Narrow"/>
                  <w:sz w:val="18"/>
                  <w:szCs w:val="18"/>
                </w:rPr>
                <w:delText>hlavnej</w:delText>
              </w:r>
              <w:r w:rsidR="00210E93" w:rsidRPr="00385B43" w:rsidDel="00DF780C">
                <w:rPr>
                  <w:rFonts w:ascii="Arial Narrow" w:hAnsi="Arial Narrow"/>
                  <w:sz w:val="18"/>
                  <w:szCs w:val="18"/>
                </w:rPr>
                <w:delText xml:space="preserve"> </w:delText>
              </w:r>
              <w:r w:rsidRPr="00385B43" w:rsidDel="00DF780C">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F19C862"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35" w:author="Autor">
              <w:r w:rsidR="00210E93" w:rsidDel="004A0848">
                <w:rPr>
                  <w:rFonts w:ascii="Arial Narrow" w:hAnsi="Arial Narrow"/>
                  <w:sz w:val="18"/>
                  <w:szCs w:val="18"/>
                </w:rPr>
                <w:delText>hlavnej aktivity</w:delText>
              </w:r>
              <w:r w:rsidR="00210E93" w:rsidRPr="007959BE" w:rsidDel="004A0848">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36" w:author="Autor">
              <w:r w:rsidR="0030117A" w:rsidRPr="007959BE" w:rsidDel="004A0848">
                <w:rPr>
                  <w:rFonts w:ascii="Arial Narrow" w:hAnsi="Arial Narrow"/>
                  <w:sz w:val="18"/>
                  <w:szCs w:val="18"/>
                </w:rPr>
                <w:delText xml:space="preserve">nadobudnutí účinnosti </w:delText>
              </w:r>
              <w:r w:rsidR="0009206F" w:rsidRPr="007959BE" w:rsidDel="004A0848">
                <w:rPr>
                  <w:rFonts w:ascii="Arial Narrow" w:hAnsi="Arial Narrow"/>
                  <w:sz w:val="18"/>
                  <w:szCs w:val="18"/>
                </w:rPr>
                <w:delText>zmluvy o poskytnutí o príspevku.</w:delText>
              </w:r>
            </w:del>
            <w:ins w:id="37" w:author="Autor">
              <w:r w:rsidR="004A0848">
                <w:rPr>
                  <w:rFonts w:ascii="Arial Narrow" w:hAnsi="Arial Narrow"/>
                  <w:sz w:val="18"/>
                  <w:szCs w:val="18"/>
                </w:rPr>
                <w:t>predložení tejto ŽoPr na MAS.</w:t>
              </w:r>
            </w:ins>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7448383"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del w:id="38" w:author="Autor">
              <w:r w:rsidR="00210E93" w:rsidDel="00DF780C">
                <w:rPr>
                  <w:rFonts w:ascii="Arial Narrow" w:hAnsi="Arial Narrow"/>
                  <w:sz w:val="18"/>
                  <w:szCs w:val="18"/>
                </w:rPr>
                <w:delText>hlavnej</w:delText>
              </w:r>
              <w:r w:rsidRPr="00385B43" w:rsidDel="00DF780C">
                <w:rPr>
                  <w:rFonts w:ascii="Arial Narrow" w:hAnsi="Arial Narrow"/>
                  <w:sz w:val="18"/>
                  <w:szCs w:val="18"/>
                </w:rPr>
                <w:delText xml:space="preserve"> aktivity</w:delText>
              </w:r>
            </w:del>
            <w:ins w:id="39" w:author="Autor">
              <w:r w:rsidR="00DF780C">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36ED8A98"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ins w:id="40" w:author="Autor">
              <w:r w:rsidR="004A0848">
                <w:rPr>
                  <w:rFonts w:ascii="Arial Narrow" w:hAnsi="Arial Narrow"/>
                  <w:bCs/>
                  <w:sz w:val="18"/>
                  <w:szCs w:val="18"/>
                </w:rPr>
                <w:t xml:space="preserve">realizáciu </w:t>
              </w:r>
            </w:ins>
            <w:del w:id="41" w:author="Autor">
              <w:r w:rsidRPr="00204EA5" w:rsidDel="004A0848">
                <w:rPr>
                  <w:rFonts w:ascii="Arial Narrow" w:hAnsi="Arial Narrow"/>
                  <w:bCs/>
                  <w:sz w:val="18"/>
                  <w:szCs w:val="18"/>
                </w:rPr>
                <w:delText xml:space="preserve">práce na </w:delText>
              </w:r>
            </w:del>
            <w:r w:rsidRPr="00204EA5">
              <w:rPr>
                <w:rFonts w:ascii="Arial Narrow" w:hAnsi="Arial Narrow"/>
                <w:bCs/>
                <w:sz w:val="18"/>
                <w:szCs w:val="18"/>
              </w:rPr>
              <w:t>projekt</w:t>
            </w:r>
            <w:ins w:id="42" w:author="Autor">
              <w:r w:rsidR="004A0848">
                <w:rPr>
                  <w:rFonts w:ascii="Arial Narrow" w:hAnsi="Arial Narrow"/>
                  <w:bCs/>
                  <w:sz w:val="18"/>
                  <w:szCs w:val="18"/>
                </w:rPr>
                <w:t>u</w:t>
              </w:r>
            </w:ins>
            <w:del w:id="43" w:author="Autor">
              <w:r w:rsidRPr="00204EA5" w:rsidDel="004A0848">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 poskytnutí príspevku</w:t>
            </w:r>
            <w:ins w:id="44" w:author="Autor">
              <w:r w:rsidR="004A0848">
                <w:rPr>
                  <w:rFonts w:ascii="Arial Narrow" w:hAnsi="Arial Narrow"/>
                  <w:bCs/>
                  <w:sz w:val="18"/>
                  <w:szCs w:val="18"/>
                </w:rPr>
                <w:t xml:space="preserve">, </w:t>
              </w:r>
            </w:ins>
            <w:del w:id="45" w:author="Autor">
              <w:r w:rsidRPr="00204EA5" w:rsidDel="004A0848">
                <w:rPr>
                  <w:rFonts w:ascii="Arial Narrow" w:hAnsi="Arial Narrow"/>
                  <w:bCs/>
                  <w:sz w:val="18"/>
                  <w:szCs w:val="18"/>
                </w:rPr>
                <w:delText xml:space="preserve">. Zároveň je žiadateľ povinný zrealizovať hlavnú aktivitu projektu </w:delText>
              </w:r>
            </w:del>
            <w:r w:rsidRPr="00204EA5">
              <w:rPr>
                <w:rFonts w:ascii="Arial Narrow" w:hAnsi="Arial Narrow"/>
                <w:bCs/>
                <w:sz w:val="18"/>
                <w:szCs w:val="18"/>
              </w:rPr>
              <w:t xml:space="preserve">najneskôr </w:t>
            </w:r>
            <w:ins w:id="46" w:author="Autor">
              <w:r w:rsidR="004A0848">
                <w:rPr>
                  <w:rFonts w:ascii="Arial Narrow" w:hAnsi="Arial Narrow"/>
                  <w:bCs/>
                  <w:sz w:val="18"/>
                  <w:szCs w:val="18"/>
                </w:rPr>
                <w:t xml:space="preserve">však </w:t>
              </w:r>
            </w:ins>
            <w:r w:rsidRPr="00204EA5">
              <w:rPr>
                <w:rFonts w:ascii="Arial Narrow" w:hAnsi="Arial Narrow"/>
                <w:bCs/>
                <w:sz w:val="18"/>
                <w:szCs w:val="18"/>
              </w:rPr>
              <w:t xml:space="preserve">do </w:t>
            </w:r>
            <w:ins w:id="47" w:author="Autor">
              <w:r w:rsidR="004A0848">
                <w:rPr>
                  <w:rFonts w:ascii="Arial Narrow" w:hAnsi="Arial Narrow"/>
                  <w:bCs/>
                  <w:sz w:val="18"/>
                  <w:szCs w:val="18"/>
                </w:rPr>
                <w:t>29.12.2023</w:t>
              </w:r>
            </w:ins>
            <w:del w:id="48" w:author="Autor">
              <w:r w:rsidRPr="00204EA5" w:rsidDel="004A0848">
                <w:rPr>
                  <w:rFonts w:ascii="Arial Narrow" w:hAnsi="Arial Narrow"/>
                  <w:bCs/>
                  <w:sz w:val="18"/>
                  <w:szCs w:val="18"/>
                </w:rPr>
                <w:delText>30.6.2023.</w:delText>
              </w:r>
            </w:del>
            <w:ins w:id="49" w:author="Autor">
              <w:r w:rsidR="004A0848">
                <w:rPr>
                  <w:rFonts w:ascii="Arial Narrow" w:hAnsi="Arial Narrow"/>
                  <w:bCs/>
                  <w:sz w:val="18"/>
                  <w:szCs w:val="18"/>
                </w:rPr>
                <w:t>.</w:t>
              </w:r>
            </w:ins>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F890E2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DF07D6">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22C444F"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0" w:author="Autor">
              <w:r w:rsidR="00D06E70">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A14447" w:rsidRPr="00385B43" w14:paraId="563945D3" w14:textId="77777777" w:rsidTr="00B51F3B">
        <w:trPr>
          <w:trHeight w:val="76"/>
        </w:trPr>
        <w:tc>
          <w:tcPr>
            <w:tcW w:w="2433" w:type="dxa"/>
            <w:gridSpan w:val="2"/>
            <w:tcBorders>
              <w:bottom w:val="single" w:sz="4" w:space="0" w:color="auto"/>
            </w:tcBorders>
          </w:tcPr>
          <w:p w14:paraId="62DB11D6" w14:textId="49790354" w:rsidR="00A14447" w:rsidRPr="007D6358" w:rsidRDefault="00A14447" w:rsidP="00A14447">
            <w:pPr>
              <w:jc w:val="center"/>
              <w:rPr>
                <w:rFonts w:ascii="Arial Narrow" w:hAnsi="Arial Narrow"/>
                <w:sz w:val="18"/>
                <w:szCs w:val="18"/>
                <w:highlight w:val="yellow"/>
              </w:rPr>
            </w:pPr>
            <w:r w:rsidRPr="00A045D8">
              <w:rPr>
                <w:rFonts w:ascii="Arial Narrow" w:hAnsi="Arial Narrow"/>
                <w:bCs/>
                <w:sz w:val="18"/>
                <w:szCs w:val="18"/>
              </w:rPr>
              <w:t>D101</w:t>
            </w:r>
          </w:p>
        </w:tc>
        <w:tc>
          <w:tcPr>
            <w:tcW w:w="2434" w:type="dxa"/>
            <w:tcBorders>
              <w:bottom w:val="single" w:sz="4" w:space="0" w:color="auto"/>
            </w:tcBorders>
          </w:tcPr>
          <w:p w14:paraId="0948197C" w14:textId="0065E663" w:rsidR="00A14447" w:rsidRPr="007D6358" w:rsidRDefault="00A14447" w:rsidP="00A14447">
            <w:pPr>
              <w:jc w:val="center"/>
              <w:rPr>
                <w:rFonts w:ascii="Arial Narrow" w:hAnsi="Arial Narrow"/>
                <w:sz w:val="18"/>
                <w:szCs w:val="18"/>
                <w:highlight w:val="yellow"/>
              </w:rPr>
            </w:pPr>
            <w:r w:rsidRPr="00A045D8">
              <w:rPr>
                <w:rFonts w:ascii="Arial Narrow" w:hAnsi="Arial Narrow"/>
                <w:bCs/>
                <w:sz w:val="18"/>
                <w:szCs w:val="18"/>
              </w:rPr>
              <w:t>Počet</w:t>
            </w:r>
            <w:r>
              <w:rPr>
                <w:rFonts w:ascii="Arial Narrow" w:hAnsi="Arial Narrow"/>
                <w:bCs/>
                <w:sz w:val="18"/>
                <w:szCs w:val="18"/>
              </w:rPr>
              <w:t xml:space="preserve"> podporených učební</w:t>
            </w:r>
          </w:p>
        </w:tc>
        <w:tc>
          <w:tcPr>
            <w:tcW w:w="2433" w:type="dxa"/>
            <w:tcBorders>
              <w:bottom w:val="single" w:sz="4" w:space="0" w:color="auto"/>
            </w:tcBorders>
          </w:tcPr>
          <w:p w14:paraId="2E065C40" w14:textId="2EE2601F"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počet</w:t>
            </w:r>
          </w:p>
        </w:tc>
        <w:tc>
          <w:tcPr>
            <w:tcW w:w="2434" w:type="dxa"/>
            <w:tcBorders>
              <w:bottom w:val="single" w:sz="4" w:space="0" w:color="auto"/>
            </w:tcBorders>
          </w:tcPr>
          <w:p w14:paraId="450DD18D" w14:textId="19FA3916"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7911E8BA"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Bez príznaku</w:t>
            </w:r>
          </w:p>
        </w:tc>
        <w:tc>
          <w:tcPr>
            <w:tcW w:w="2434" w:type="dxa"/>
            <w:tcBorders>
              <w:bottom w:val="single" w:sz="4" w:space="0" w:color="auto"/>
            </w:tcBorders>
          </w:tcPr>
          <w:p w14:paraId="5ABE6BC5" w14:textId="68DF2F66" w:rsidR="00A14447" w:rsidRPr="007D6358" w:rsidRDefault="00A14447" w:rsidP="00A14447">
            <w:pPr>
              <w:jc w:val="center"/>
              <w:rPr>
                <w:rFonts w:ascii="Arial Narrow" w:hAnsi="Arial Narrow"/>
                <w:sz w:val="18"/>
                <w:szCs w:val="18"/>
                <w:highlight w:val="yellow"/>
              </w:rPr>
            </w:pPr>
            <w:r w:rsidRPr="0086371B">
              <w:rPr>
                <w:rFonts w:asciiTheme="minorHAnsi" w:hAnsiTheme="minorHAnsi"/>
                <w:sz w:val="20"/>
              </w:rPr>
              <w:t xml:space="preserve">UR, </w:t>
            </w:r>
            <w:r>
              <w:rPr>
                <w:rFonts w:asciiTheme="minorHAnsi" w:hAnsiTheme="minorHAnsi"/>
                <w:sz w:val="20"/>
              </w:rPr>
              <w:t>RMŽaND</w:t>
            </w:r>
          </w:p>
        </w:tc>
      </w:tr>
      <w:tr w:rsidR="00A14447" w:rsidRPr="00385B43" w14:paraId="5D8BB0C0" w14:textId="77777777" w:rsidTr="00B51F3B">
        <w:trPr>
          <w:trHeight w:val="76"/>
        </w:trPr>
        <w:tc>
          <w:tcPr>
            <w:tcW w:w="2433" w:type="dxa"/>
            <w:gridSpan w:val="2"/>
            <w:tcBorders>
              <w:bottom w:val="single" w:sz="4" w:space="0" w:color="auto"/>
            </w:tcBorders>
          </w:tcPr>
          <w:p w14:paraId="0A179E29" w14:textId="552A52E4"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D102</w:t>
            </w:r>
          </w:p>
        </w:tc>
        <w:tc>
          <w:tcPr>
            <w:tcW w:w="2434" w:type="dxa"/>
            <w:tcBorders>
              <w:bottom w:val="single" w:sz="4" w:space="0" w:color="auto"/>
            </w:tcBorders>
          </w:tcPr>
          <w:p w14:paraId="471B38C0" w14:textId="53BAD1D0"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Počet podporených základných škôl</w:t>
            </w:r>
          </w:p>
        </w:tc>
        <w:tc>
          <w:tcPr>
            <w:tcW w:w="2433" w:type="dxa"/>
            <w:tcBorders>
              <w:bottom w:val="single" w:sz="4" w:space="0" w:color="auto"/>
            </w:tcBorders>
          </w:tcPr>
          <w:p w14:paraId="7A5CFDE1" w14:textId="4110025D"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počet</w:t>
            </w:r>
          </w:p>
        </w:tc>
        <w:tc>
          <w:tcPr>
            <w:tcW w:w="2434" w:type="dxa"/>
            <w:tcBorders>
              <w:bottom w:val="single" w:sz="4" w:space="0" w:color="auto"/>
            </w:tcBorders>
          </w:tcPr>
          <w:p w14:paraId="5C84A2AA" w14:textId="1E376F8C"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12C65" w14:textId="4FBF0575"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Bez príznaku</w:t>
            </w:r>
          </w:p>
        </w:tc>
        <w:tc>
          <w:tcPr>
            <w:tcW w:w="2434" w:type="dxa"/>
            <w:tcBorders>
              <w:bottom w:val="single" w:sz="4" w:space="0" w:color="auto"/>
            </w:tcBorders>
          </w:tcPr>
          <w:p w14:paraId="15F11A53" w14:textId="6E412ACC" w:rsidR="00A14447" w:rsidRPr="007D6358" w:rsidRDefault="00A14447" w:rsidP="00A14447">
            <w:pPr>
              <w:jc w:val="center"/>
              <w:rPr>
                <w:rFonts w:ascii="Arial Narrow" w:hAnsi="Arial Narrow"/>
                <w:sz w:val="18"/>
                <w:szCs w:val="18"/>
                <w:highlight w:val="yellow"/>
              </w:rPr>
            </w:pPr>
            <w:r>
              <w:rPr>
                <w:rFonts w:asciiTheme="minorHAnsi" w:hAnsiTheme="minorHAnsi"/>
                <w:sz w:val="20"/>
              </w:rPr>
              <w:t>RMŽaND</w:t>
            </w:r>
          </w:p>
        </w:tc>
      </w:tr>
      <w:tr w:rsidR="00A14447" w:rsidRPr="00385B43" w14:paraId="2B0D9D32" w14:textId="77777777" w:rsidTr="00B51F3B">
        <w:trPr>
          <w:trHeight w:val="76"/>
        </w:trPr>
        <w:tc>
          <w:tcPr>
            <w:tcW w:w="2433" w:type="dxa"/>
            <w:gridSpan w:val="2"/>
            <w:tcBorders>
              <w:bottom w:val="single" w:sz="4" w:space="0" w:color="auto"/>
            </w:tcBorders>
          </w:tcPr>
          <w:p w14:paraId="573AA8DA" w14:textId="5513D762"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D103</w:t>
            </w:r>
          </w:p>
        </w:tc>
        <w:tc>
          <w:tcPr>
            <w:tcW w:w="2434" w:type="dxa"/>
            <w:tcBorders>
              <w:bottom w:val="single" w:sz="4" w:space="0" w:color="auto"/>
            </w:tcBorders>
          </w:tcPr>
          <w:p w14:paraId="006C895E" w14:textId="753AAD6E"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Kapacita podporenej školskej infraštruktúry základných škôl</w:t>
            </w:r>
          </w:p>
        </w:tc>
        <w:tc>
          <w:tcPr>
            <w:tcW w:w="2433" w:type="dxa"/>
            <w:tcBorders>
              <w:bottom w:val="single" w:sz="4" w:space="0" w:color="auto"/>
            </w:tcBorders>
          </w:tcPr>
          <w:p w14:paraId="5EDE8A47" w14:textId="671C4534"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žiak</w:t>
            </w:r>
          </w:p>
        </w:tc>
        <w:tc>
          <w:tcPr>
            <w:tcW w:w="2434" w:type="dxa"/>
            <w:tcBorders>
              <w:bottom w:val="single" w:sz="4" w:space="0" w:color="auto"/>
            </w:tcBorders>
          </w:tcPr>
          <w:p w14:paraId="1A6BA94D" w14:textId="4297B9A0"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F4AB64E" w14:textId="51B911E1"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Bez príznaku</w:t>
            </w:r>
          </w:p>
        </w:tc>
        <w:tc>
          <w:tcPr>
            <w:tcW w:w="2434" w:type="dxa"/>
            <w:tcBorders>
              <w:bottom w:val="single" w:sz="4" w:space="0" w:color="auto"/>
            </w:tcBorders>
          </w:tcPr>
          <w:p w14:paraId="6040A52D" w14:textId="43EFCE03" w:rsidR="00A14447" w:rsidRPr="007D6358" w:rsidRDefault="00A14447" w:rsidP="00A14447">
            <w:pPr>
              <w:jc w:val="center"/>
              <w:rPr>
                <w:rFonts w:ascii="Arial Narrow" w:hAnsi="Arial Narrow"/>
                <w:sz w:val="18"/>
                <w:szCs w:val="18"/>
                <w:highlight w:val="yellow"/>
              </w:rPr>
            </w:pPr>
            <w:r w:rsidRPr="0086371B">
              <w:rPr>
                <w:rFonts w:asciiTheme="minorHAnsi" w:hAnsiTheme="minorHAnsi"/>
                <w:sz w:val="20"/>
              </w:rPr>
              <w:t xml:space="preserve">UR, </w:t>
            </w:r>
            <w:r>
              <w:rPr>
                <w:rFonts w:asciiTheme="minorHAnsi" w:hAnsiTheme="minorHAnsi"/>
                <w:sz w:val="20"/>
              </w:rPr>
              <w:t>RMŽaND</w:t>
            </w:r>
          </w:p>
        </w:tc>
      </w:tr>
      <w:tr w:rsidR="00A14447" w:rsidRPr="00385B43" w14:paraId="4694E5B2" w14:textId="77777777" w:rsidTr="00B51F3B">
        <w:trPr>
          <w:trHeight w:val="76"/>
        </w:trPr>
        <w:tc>
          <w:tcPr>
            <w:tcW w:w="2433" w:type="dxa"/>
            <w:gridSpan w:val="2"/>
            <w:tcBorders>
              <w:bottom w:val="single" w:sz="4" w:space="0" w:color="auto"/>
            </w:tcBorders>
          </w:tcPr>
          <w:p w14:paraId="5D17E20F" w14:textId="61BF2ACB"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D104</w:t>
            </w:r>
          </w:p>
        </w:tc>
        <w:tc>
          <w:tcPr>
            <w:tcW w:w="2434" w:type="dxa"/>
            <w:tcBorders>
              <w:bottom w:val="single" w:sz="4" w:space="0" w:color="auto"/>
            </w:tcBorders>
          </w:tcPr>
          <w:p w14:paraId="784830BD" w14:textId="7DD9A88D"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Zvýšená kapacita podporenej školskej infraštruktúry základných škôl</w:t>
            </w:r>
            <w:r w:rsidRPr="0087571C" w:rsidDel="00047D73">
              <w:rPr>
                <w:rFonts w:ascii="Arial Narrow" w:hAnsi="Arial Narrow"/>
                <w:sz w:val="18"/>
                <w:szCs w:val="18"/>
                <w:highlight w:val="yellow"/>
              </w:rPr>
              <w:t xml:space="preserve"> </w:t>
            </w:r>
          </w:p>
        </w:tc>
        <w:tc>
          <w:tcPr>
            <w:tcW w:w="2433" w:type="dxa"/>
            <w:tcBorders>
              <w:bottom w:val="single" w:sz="4" w:space="0" w:color="auto"/>
            </w:tcBorders>
          </w:tcPr>
          <w:p w14:paraId="0482B3F5" w14:textId="22241E43"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žiak</w:t>
            </w:r>
          </w:p>
        </w:tc>
        <w:tc>
          <w:tcPr>
            <w:tcW w:w="2434" w:type="dxa"/>
            <w:tcBorders>
              <w:bottom w:val="single" w:sz="4" w:space="0" w:color="auto"/>
            </w:tcBorders>
          </w:tcPr>
          <w:p w14:paraId="253E63B2" w14:textId="5EA9BFB0"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5836526" w14:textId="312BAA7D"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Bez príznaku</w:t>
            </w:r>
          </w:p>
        </w:tc>
        <w:tc>
          <w:tcPr>
            <w:tcW w:w="2434" w:type="dxa"/>
            <w:tcBorders>
              <w:bottom w:val="single" w:sz="4" w:space="0" w:color="auto"/>
            </w:tcBorders>
          </w:tcPr>
          <w:p w14:paraId="7CCC5990" w14:textId="7338584C" w:rsidR="00A14447" w:rsidRPr="007D6358" w:rsidRDefault="00A14447" w:rsidP="00A14447">
            <w:pPr>
              <w:jc w:val="center"/>
              <w:rPr>
                <w:rFonts w:ascii="Arial Narrow" w:hAnsi="Arial Narrow"/>
                <w:sz w:val="18"/>
                <w:szCs w:val="18"/>
                <w:highlight w:val="yellow"/>
              </w:rPr>
            </w:pPr>
            <w:r w:rsidRPr="0086371B">
              <w:rPr>
                <w:rFonts w:asciiTheme="minorHAnsi" w:hAnsiTheme="minorHAnsi"/>
                <w:sz w:val="20"/>
              </w:rPr>
              <w:t xml:space="preserve">UR, </w:t>
            </w:r>
            <w:r>
              <w:rPr>
                <w:rFonts w:asciiTheme="minorHAnsi" w:hAnsiTheme="minorHAnsi"/>
                <w:sz w:val="20"/>
              </w:rPr>
              <w:t>RMŽaND</w:t>
            </w:r>
            <w:r w:rsidRPr="007D6358" w:rsidDel="00047D73">
              <w:rPr>
                <w:rFonts w:ascii="Arial Narrow" w:hAnsi="Arial Narrow"/>
                <w:sz w:val="18"/>
                <w:szCs w:val="18"/>
                <w:highlight w:val="yellow"/>
              </w:rPr>
              <w:t xml:space="preserve"> </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1BFE0BF"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51" w:author="Autor">
              <w:r w:rsidR="0080425A" w:rsidRPr="00385B43" w:rsidDel="00C54DA9">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BD4FB14"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merateľného/ých ukazovateľa/ov</w:t>
            </w:r>
            <w:ins w:id="52" w:author="Autor">
              <w:r w:rsidR="00DA4B0D">
                <w:rPr>
                  <w:rFonts w:ascii="Arial Narrow" w:hAnsi="Arial Narrow"/>
                  <w:sz w:val="18"/>
                  <w:szCs w:val="18"/>
                </w:rPr>
                <w:t>.</w:t>
              </w:r>
            </w:ins>
            <w:del w:id="53" w:author="Autor">
              <w:r w:rsidR="0080425A" w:rsidRPr="00895D5B" w:rsidDel="00DA4B0D">
                <w:rPr>
                  <w:rFonts w:ascii="Arial Narrow" w:hAnsi="Arial Narrow"/>
                  <w:sz w:val="18"/>
                  <w:szCs w:val="18"/>
                </w:rPr>
                <w:delText>, ktorý/é bol/i na úrovni výzvy označený/é „s</w:delText>
              </w:r>
              <w:r w:rsidRPr="00895D5B" w:rsidDel="00DA4B0D">
                <w:rPr>
                  <w:rFonts w:ascii="Arial Narrow" w:hAnsi="Arial Narrow"/>
                  <w:sz w:val="18"/>
                  <w:szCs w:val="18"/>
                </w:rPr>
                <w:delText> </w:delText>
              </w:r>
              <w:r w:rsidR="0080425A" w:rsidRPr="00895D5B" w:rsidDel="00DA4B0D">
                <w:rPr>
                  <w:rFonts w:ascii="Arial Narrow" w:hAnsi="Arial Narrow"/>
                  <w:sz w:val="18"/>
                  <w:szCs w:val="18"/>
                </w:rPr>
                <w:delText>príznakom“.</w:delText>
              </w:r>
            </w:del>
            <w:r w:rsidR="0080425A" w:rsidRPr="00895D5B">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59875149" w14:textId="77777777" w:rsidR="008A2FD8" w:rsidRDefault="00D767FE" w:rsidP="00D767FE">
            <w:pPr>
              <w:rPr>
                <w:ins w:id="54" w:author="Autor"/>
                <w:rFonts w:ascii="Arial Narrow" w:hAnsi="Arial Narrow"/>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55" w:author="Autor">
              <w:r w:rsidR="00DA4B0D">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56" w:author="Autor">
              <w:r w:rsidDel="00DA4B0D">
                <w:rPr>
                  <w:rFonts w:ascii="Arial Narrow" w:hAnsi="Arial Narrow"/>
                  <w:sz w:val="18"/>
                  <w:szCs w:val="18"/>
                </w:rPr>
                <w:delText>.</w:delText>
              </w:r>
            </w:del>
          </w:p>
          <w:p w14:paraId="7426236D" w14:textId="77777777" w:rsidR="00536838" w:rsidRDefault="00536838" w:rsidP="00D767FE">
            <w:pPr>
              <w:rPr>
                <w:ins w:id="57" w:author="Autor"/>
                <w:rFonts w:ascii="Arial Narrow" w:hAnsi="Arial Narrow"/>
                <w:sz w:val="18"/>
                <w:szCs w:val="18"/>
              </w:rPr>
            </w:pPr>
          </w:p>
          <w:p w14:paraId="0E95378B" w14:textId="38035D7C" w:rsidR="00536838" w:rsidRPr="00385B43" w:rsidRDefault="00536838" w:rsidP="00D767FE">
            <w:pPr>
              <w:rPr>
                <w:rFonts w:ascii="Arial Narrow" w:hAnsi="Arial Narrow"/>
                <w:b/>
                <w:sz w:val="18"/>
                <w:szCs w:val="18"/>
              </w:rPr>
            </w:pP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13355E8"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58" w:author="Autor">
              <w:r w:rsidR="00B41704">
                <w:rPr>
                  <w:rFonts w:ascii="Arial Narrow" w:hAnsi="Arial Narrow"/>
                  <w:sz w:val="18"/>
                  <w:szCs w:val="18"/>
                </w:rPr>
                <w:t xml:space="preserve">na  obstaranie </w:t>
              </w:r>
              <w:r w:rsidR="00B41704" w:rsidRPr="007538D0">
                <w:rPr>
                  <w:rFonts w:ascii="Arial Narrow" w:hAnsi="Arial Narrow"/>
                  <w:sz w:val="18"/>
                  <w:szCs w:val="18"/>
                </w:rPr>
                <w:t>tovary/prác/služ</w:t>
              </w:r>
              <w:r w:rsidR="00B41704">
                <w:rPr>
                  <w:rFonts w:ascii="Arial Narrow" w:hAnsi="Arial Narrow"/>
                  <w:sz w:val="18"/>
                  <w:szCs w:val="18"/>
                </w:rPr>
                <w:t>ieb v rámci</w:t>
              </w:r>
              <w:r w:rsidR="00B41704" w:rsidRPr="00385B43">
                <w:rPr>
                  <w:rFonts w:ascii="Arial Narrow" w:hAnsi="Arial Narrow"/>
                  <w:sz w:val="18"/>
                  <w:szCs w:val="18"/>
                </w:rPr>
                <w:t xml:space="preserve"> </w:t>
              </w:r>
            </w:ins>
            <w:del w:id="59" w:author="Autor">
              <w:r w:rsidRPr="00385B43" w:rsidDel="00B41704">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32F8A9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ins w:id="60" w:author="Autor">
              <w:r w:rsidR="005123FE">
                <w:rPr>
                  <w:rFonts w:ascii="Arial Narrow" w:hAnsi="Arial Narrow"/>
                  <w:sz w:val="18"/>
                  <w:szCs w:val="18"/>
                </w:rPr>
                <w:t xml:space="preserve"> (plánovaného)</w:t>
              </w:r>
            </w:ins>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1D7C9488"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ins w:id="61" w:author="Autor">
              <w:r w:rsidR="00B445AC">
                <w:rPr>
                  <w:rFonts w:ascii="Arial Narrow" w:hAnsi="Arial Narrow"/>
                  <w:sz w:val="18"/>
                  <w:szCs w:val="18"/>
                </w:rPr>
                <w:t xml:space="preserve"> realizovanej aktivite, </w:t>
              </w:r>
            </w:ins>
            <w:del w:id="62" w:author="Autor">
              <w:r w:rsidRPr="00385B43" w:rsidDel="00B445AC">
                <w:rPr>
                  <w:rFonts w:ascii="Arial Narrow" w:hAnsi="Arial Narrow"/>
                  <w:sz w:val="18"/>
                  <w:szCs w:val="18"/>
                </w:rPr>
                <w:delText> </w:delText>
              </w:r>
            </w:del>
            <w:r w:rsidRPr="00385B43">
              <w:rPr>
                <w:rFonts w:ascii="Arial Narrow" w:hAnsi="Arial Narrow"/>
                <w:sz w:val="18"/>
                <w:szCs w:val="18"/>
              </w:rPr>
              <w:t>cieľoch projektu,</w:t>
            </w:r>
            <w:ins w:id="63" w:author="Autor">
              <w:r w:rsidR="00B445AC">
                <w:rPr>
                  <w:rFonts w:ascii="Arial Narrow" w:hAnsi="Arial Narrow"/>
                  <w:sz w:val="18"/>
                  <w:szCs w:val="18"/>
                </w:rPr>
                <w:t xml:space="preserve"> predmete – výdavkoch projektu</w:t>
              </w:r>
            </w:ins>
            <w:del w:id="64" w:author="Autor">
              <w:r w:rsidRPr="00385B43" w:rsidDel="00B445AC">
                <w:rPr>
                  <w:rFonts w:ascii="Arial Narrow" w:hAnsi="Arial Narrow"/>
                  <w:sz w:val="18"/>
                  <w:szCs w:val="18"/>
                </w:rPr>
                <w:delText xml:space="preserve"> 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53A0421C"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1F0AE6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ins w:id="65" w:author="Autor">
              <w:r w:rsidR="00967F8F">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1B1CC1CF" w:rsidR="008A2FD8" w:rsidRDefault="00967F8F" w:rsidP="00F13DF8">
            <w:pPr>
              <w:pStyle w:val="Odsekzoznamu"/>
              <w:numPr>
                <w:ilvl w:val="0"/>
                <w:numId w:val="28"/>
              </w:numPr>
              <w:ind w:left="426"/>
              <w:rPr>
                <w:ins w:id="66" w:author="Autor"/>
                <w:rFonts w:ascii="Arial Narrow" w:eastAsia="Calibri" w:hAnsi="Arial Narrow"/>
                <w:sz w:val="18"/>
                <w:szCs w:val="18"/>
              </w:rPr>
            </w:pPr>
            <w:r w:rsidRPr="00385B43">
              <w:rPr>
                <w:rFonts w:ascii="Arial Narrow" w:eastAsia="Calibri" w:hAnsi="Arial Narrow"/>
                <w:sz w:val="18"/>
                <w:szCs w:val="18"/>
              </w:rPr>
              <w:t>P</w:t>
            </w:r>
            <w:r w:rsidR="008A2FD8" w:rsidRPr="00385B43">
              <w:rPr>
                <w:rFonts w:ascii="Arial Narrow" w:eastAsia="Calibri" w:hAnsi="Arial Narrow"/>
                <w:sz w:val="18"/>
                <w:szCs w:val="18"/>
              </w:rPr>
              <w:t>opis</w:t>
            </w:r>
            <w:ins w:id="67" w:author="Autor">
              <w:r>
                <w:rPr>
                  <w:rFonts w:ascii="Arial Narrow" w:eastAsia="Calibri" w:hAnsi="Arial Narrow"/>
                  <w:sz w:val="18"/>
                  <w:szCs w:val="18"/>
                </w:rPr>
                <w:t xml:space="preserve"> predmetu </w:t>
              </w:r>
            </w:ins>
            <w:del w:id="68" w:author="Autor">
              <w:r w:rsidR="008A2FD8" w:rsidRPr="00385B43" w:rsidDel="00967F8F">
                <w:rPr>
                  <w:rFonts w:ascii="Arial Narrow" w:eastAsia="Calibri" w:hAnsi="Arial Narrow"/>
                  <w:sz w:val="18"/>
                  <w:szCs w:val="18"/>
                </w:rPr>
                <w:delText xml:space="preserve"> jednotlivých aktivít </w:delText>
              </w:r>
            </w:del>
            <w:r w:rsidR="008A2FD8" w:rsidRPr="00385B43">
              <w:rPr>
                <w:rFonts w:ascii="Arial Narrow" w:eastAsia="Calibri" w:hAnsi="Arial Narrow"/>
                <w:sz w:val="18"/>
                <w:szCs w:val="18"/>
              </w:rPr>
              <w:t xml:space="preserve">projektu </w:t>
            </w:r>
            <w:del w:id="69" w:author="Autor">
              <w:r w:rsidR="008A2FD8" w:rsidRPr="00385B43" w:rsidDel="00A4760C">
                <w:rPr>
                  <w:rFonts w:ascii="Arial Narrow" w:eastAsia="Calibri" w:hAnsi="Arial Narrow"/>
                  <w:sz w:val="18"/>
                  <w:szCs w:val="18"/>
                </w:rPr>
                <w:delText>a ich technické zabezpečenie</w:delText>
              </w:r>
              <w:r w:rsidR="00F13DF8" w:rsidRPr="00385B43" w:rsidDel="00A4760C">
                <w:rPr>
                  <w:rFonts w:ascii="Arial Narrow" w:eastAsia="Calibri" w:hAnsi="Arial Narrow"/>
                  <w:sz w:val="18"/>
                  <w:szCs w:val="18"/>
                </w:rPr>
                <w:delText>,</w:delText>
              </w:r>
            </w:del>
            <w:ins w:id="70" w:author="Autor">
              <w:r w:rsidR="00A4760C">
                <w:rPr>
                  <w:rFonts w:ascii="Arial Narrow" w:eastAsia="Calibri" w:hAnsi="Arial Narrow"/>
                  <w:sz w:val="18"/>
                  <w:szCs w:val="18"/>
                </w:rPr>
                <w:t>- vecný popis jednotlivých výdavkov definovaných v</w:t>
              </w:r>
              <w:del w:id="71" w:author="Autor">
                <w:r w:rsidR="00A4760C" w:rsidDel="00D52E23">
                  <w:rPr>
                    <w:rFonts w:ascii="Arial Narrow" w:eastAsia="Calibri" w:hAnsi="Arial Narrow"/>
                    <w:sz w:val="18"/>
                    <w:szCs w:val="18"/>
                  </w:rPr>
                  <w:delText> </w:delText>
                </w:r>
              </w:del>
              <w:r w:rsidR="00D52E23">
                <w:rPr>
                  <w:rFonts w:ascii="Arial Narrow" w:eastAsia="Calibri" w:hAnsi="Arial Narrow"/>
                  <w:sz w:val="18"/>
                  <w:szCs w:val="18"/>
                </w:rPr>
                <w:t> </w:t>
              </w:r>
              <w:r w:rsidR="00A4760C">
                <w:rPr>
                  <w:rFonts w:ascii="Arial Narrow" w:eastAsia="Calibri" w:hAnsi="Arial Narrow"/>
                  <w:sz w:val="18"/>
                  <w:szCs w:val="18"/>
                </w:rPr>
                <w:t>rozpočte</w:t>
              </w:r>
            </w:ins>
          </w:p>
          <w:p w14:paraId="5E35A16F" w14:textId="77777777" w:rsidR="00D52E23" w:rsidRPr="00621A68" w:rsidRDefault="00D52E23" w:rsidP="00D52E23">
            <w:pPr>
              <w:pStyle w:val="Odsekzoznamu"/>
              <w:numPr>
                <w:ilvl w:val="0"/>
                <w:numId w:val="28"/>
              </w:numPr>
              <w:ind w:left="426"/>
              <w:rPr>
                <w:ins w:id="72" w:author="Autor"/>
                <w:rFonts w:ascii="Arial Narrow" w:eastAsia="Calibri" w:hAnsi="Arial Narrow"/>
                <w:sz w:val="18"/>
                <w:szCs w:val="18"/>
              </w:rPr>
            </w:pPr>
            <w:ins w:id="73"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58ECE91F" w14:textId="4AFB0810" w:rsidR="00D52E23" w:rsidRPr="00385B43" w:rsidDel="00D52E23" w:rsidRDefault="00D52E23" w:rsidP="00F13DF8">
            <w:pPr>
              <w:pStyle w:val="Odsekzoznamu"/>
              <w:numPr>
                <w:ilvl w:val="0"/>
                <w:numId w:val="28"/>
              </w:numPr>
              <w:ind w:left="426"/>
              <w:rPr>
                <w:del w:id="74" w:author="Autor"/>
                <w:rFonts w:ascii="Arial Narrow" w:eastAsia="Calibri" w:hAnsi="Arial Narrow"/>
                <w:sz w:val="18"/>
                <w:szCs w:val="18"/>
              </w:rPr>
            </w:pPr>
          </w:p>
          <w:p w14:paraId="0C432463" w14:textId="3A1A295A"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75" w:author="Autor">
              <w:r w:rsidRPr="00385B43" w:rsidDel="00A81047">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1D806454" w14:textId="03B2B463" w:rsidR="008C79D4" w:rsidRDefault="008A2FD8" w:rsidP="008C79D4">
            <w:pPr>
              <w:pStyle w:val="Odsekzoznamu"/>
              <w:numPr>
                <w:ilvl w:val="0"/>
                <w:numId w:val="28"/>
              </w:numPr>
              <w:ind w:left="426"/>
              <w:rPr>
                <w:ins w:id="76" w:author="Auto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del w:id="77" w:author="Autor">
              <w:r w:rsidRPr="008C79D4" w:rsidDel="000654BF">
                <w:rPr>
                  <w:rFonts w:ascii="Arial Narrow" w:eastAsia="Calibri" w:hAnsi="Arial Narrow"/>
                  <w:sz w:val="18"/>
                  <w:szCs w:val="18"/>
                </w:rPr>
                <w:delText>aktivít</w:delText>
              </w:r>
              <w:r w:rsidR="00F13DF8" w:rsidRPr="008C79D4" w:rsidDel="000654BF">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ins w:id="78" w:author="Autor">
              <w:r w:rsidR="002B7D74">
                <w:rPr>
                  <w:rFonts w:ascii="Arial Narrow" w:eastAsia="Calibri" w:hAnsi="Arial Narrow"/>
                  <w:sz w:val="18"/>
                  <w:szCs w:val="18"/>
                </w:rPr>
                <w:t>,</w:t>
              </w:r>
            </w:ins>
            <w:del w:id="79" w:author="Autor">
              <w:r w:rsidR="00F13DF8" w:rsidRPr="008C79D4" w:rsidDel="002B7D74">
                <w:rPr>
                  <w:rFonts w:ascii="Arial Narrow" w:eastAsia="Calibri" w:hAnsi="Arial Narrow"/>
                  <w:sz w:val="18"/>
                  <w:szCs w:val="18"/>
                </w:rPr>
                <w:delText>.</w:delText>
              </w:r>
            </w:del>
          </w:p>
          <w:p w14:paraId="29619BA2" w14:textId="4F8E1FF1" w:rsidR="002B7D74" w:rsidRPr="008C79D4" w:rsidRDefault="002B7D74" w:rsidP="008C79D4">
            <w:pPr>
              <w:pStyle w:val="Odsekzoznamu"/>
              <w:numPr>
                <w:ilvl w:val="0"/>
                <w:numId w:val="28"/>
              </w:numPr>
              <w:ind w:left="426"/>
              <w:rPr>
                <w:rFonts w:ascii="Arial Narrow" w:eastAsia="Calibri" w:hAnsi="Arial Narrow"/>
                <w:sz w:val="18"/>
                <w:szCs w:val="18"/>
              </w:rPr>
            </w:pPr>
            <w:ins w:id="80" w:author="Autor">
              <w:r>
                <w:rPr>
                  <w:rFonts w:ascii="Arial Narrow" w:eastAsia="Calibri" w:hAnsi="Arial Narrow"/>
                  <w:sz w:val="18"/>
                  <w:szCs w:val="18"/>
                </w:rPr>
                <w:t>Informácie o majetko-právnych vzťahoch k miestu realizácie projektu.</w:t>
              </w:r>
            </w:ins>
          </w:p>
          <w:p w14:paraId="26B9EADA" w14:textId="77777777" w:rsidR="008A2FD8" w:rsidRPr="00385B43" w:rsidRDefault="008A2FD8" w:rsidP="00F13DF8">
            <w:pPr>
              <w:pStyle w:val="Default"/>
              <w:jc w:val="both"/>
              <w:rPr>
                <w:rFonts w:ascii="Arial Narrow" w:hAnsi="Arial Narrow"/>
                <w:sz w:val="18"/>
                <w:szCs w:val="18"/>
              </w:rPr>
            </w:pPr>
          </w:p>
          <w:p w14:paraId="17CE5497" w14:textId="46151898"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DBEF485"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81" w:author="Autor">
              <w:r w:rsidR="00EE3EA4">
                <w:rPr>
                  <w:rFonts w:ascii="Arial Narrow" w:hAnsi="Arial Narrow"/>
                  <w:sz w:val="18"/>
                  <w:szCs w:val="18"/>
                  <w:lang w:val="sk-SK"/>
                </w:rPr>
                <w:t>t.j.</w:t>
              </w:r>
            </w:ins>
            <w:del w:id="82" w:author="Autor">
              <w:r w:rsidR="008A2FD8" w:rsidRPr="00385B43" w:rsidDel="00EE3EA4">
                <w:rPr>
                  <w:rFonts w:ascii="Arial Narrow" w:hAnsi="Arial Narrow"/>
                  <w:sz w:val="18"/>
                  <w:szCs w:val="18"/>
                  <w:lang w:val="sk-SK"/>
                </w:rPr>
                <w:delText xml:space="preserve">resp. </w:delText>
              </w:r>
            </w:del>
            <w:ins w:id="83" w:author="Autor">
              <w:r w:rsidR="00EE3EA4">
                <w:rPr>
                  <w:rFonts w:ascii="Arial Narrow" w:hAnsi="Arial Narrow"/>
                  <w:sz w:val="18"/>
                  <w:szCs w:val="18"/>
                  <w:lang w:val="sk-SK"/>
                </w:rPr>
                <w:t xml:space="preserve"> </w:t>
              </w:r>
            </w:ins>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FD4AAE" w:rsidRDefault="00F13DF8" w:rsidP="00F13DF8">
            <w:pPr>
              <w:pStyle w:val="BodyText21"/>
              <w:spacing w:after="120" w:line="240" w:lineRule="auto"/>
              <w:ind w:left="0"/>
              <w:rPr>
                <w:rFonts w:ascii="Arial Narrow" w:hAnsi="Arial Narrow"/>
                <w:b/>
                <w:bCs/>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8E019A"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 xml:space="preserve">popis príspevku projektu k plneniu cieľov </w:t>
            </w:r>
            <w:r w:rsidR="00F13DF8" w:rsidRPr="008E019A">
              <w:rPr>
                <w:rFonts w:ascii="Arial Narrow" w:eastAsia="Calibri" w:hAnsi="Arial Narrow"/>
                <w:sz w:val="18"/>
                <w:szCs w:val="18"/>
              </w:rPr>
              <w:t>stratégie CLLD,</w:t>
            </w:r>
          </w:p>
          <w:p w14:paraId="5625F6D4" w14:textId="050E8969" w:rsidR="008C79D4" w:rsidRPr="008E019A" w:rsidRDefault="008C79D4"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8E019A"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8E019A">
              <w:rPr>
                <w:rFonts w:ascii="Arial Narrow" w:eastAsia="Calibri" w:hAnsi="Arial Narrow"/>
                <w:sz w:val="18"/>
                <w:szCs w:val="18"/>
              </w:rPr>
              <w:t> </w:t>
            </w:r>
            <w:r w:rsidRPr="008E019A">
              <w:rPr>
                <w:rFonts w:ascii="Arial Narrow" w:eastAsia="Calibri" w:hAnsi="Arial Narrow"/>
                <w:sz w:val="18"/>
                <w:szCs w:val="18"/>
              </w:rPr>
              <w:t xml:space="preserve">ktorom </w:t>
            </w:r>
            <w:r w:rsidR="00385B43" w:rsidRPr="008E019A">
              <w:rPr>
                <w:rFonts w:ascii="Arial Narrow" w:hAnsi="Arial Narrow"/>
                <w:sz w:val="18"/>
                <w:szCs w:val="18"/>
              </w:rPr>
              <w:t xml:space="preserve">žiadateľ </w:t>
            </w:r>
            <w:r w:rsidRPr="008E019A">
              <w:rPr>
                <w:rFonts w:ascii="Arial Narrow" w:eastAsia="Calibri" w:hAnsi="Arial Narrow"/>
                <w:sz w:val="18"/>
                <w:szCs w:val="18"/>
              </w:rPr>
              <w:t>plánuje</w:t>
            </w:r>
            <w:r w:rsidR="00F13DF8" w:rsidRPr="008E019A">
              <w:rPr>
                <w:rFonts w:ascii="Arial Narrow" w:eastAsia="Calibri" w:hAnsi="Arial Narrow"/>
                <w:sz w:val="18"/>
                <w:szCs w:val="18"/>
              </w:rPr>
              <w:t xml:space="preserve"> </w:t>
            </w:r>
            <w:r w:rsidRPr="008E019A">
              <w:rPr>
                <w:rFonts w:ascii="Arial Narrow" w:eastAsia="Calibri" w:hAnsi="Arial Narrow"/>
                <w:sz w:val="18"/>
                <w:szCs w:val="18"/>
              </w:rPr>
              <w:t xml:space="preserve">zrealizovať </w:t>
            </w:r>
            <w:r w:rsidR="00F13DF8" w:rsidRPr="008E019A">
              <w:rPr>
                <w:rFonts w:ascii="Arial Narrow" w:eastAsia="Calibri" w:hAnsi="Arial Narrow"/>
                <w:sz w:val="18"/>
                <w:szCs w:val="18"/>
              </w:rPr>
              <w:t>projekt</w:t>
            </w:r>
            <w:r w:rsidRPr="008E019A">
              <w:rPr>
                <w:rFonts w:ascii="Arial Narrow" w:eastAsia="Calibri" w:hAnsi="Arial Narrow"/>
                <w:sz w:val="18"/>
                <w:szCs w:val="18"/>
              </w:rPr>
              <w:t>),</w:t>
            </w:r>
          </w:p>
          <w:p w14:paraId="154C996C" w14:textId="655C6FA2" w:rsidR="008A2FD8" w:rsidRPr="008E019A"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 xml:space="preserve">popis toho, ako sa realizáciou </w:t>
            </w:r>
            <w:del w:id="84" w:author="Autor">
              <w:r w:rsidRPr="008E019A" w:rsidDel="003D7EF7">
                <w:rPr>
                  <w:rFonts w:ascii="Arial Narrow" w:eastAsia="Calibri" w:hAnsi="Arial Narrow"/>
                  <w:sz w:val="18"/>
                  <w:szCs w:val="18"/>
                </w:rPr>
                <w:delText>hlavn</w:delText>
              </w:r>
              <w:r w:rsidR="00F760E3" w:rsidRPr="008E019A" w:rsidDel="003D7EF7">
                <w:rPr>
                  <w:rFonts w:ascii="Arial Narrow" w:eastAsia="Calibri" w:hAnsi="Arial Narrow"/>
                  <w:sz w:val="18"/>
                  <w:szCs w:val="18"/>
                </w:rPr>
                <w:delText>ej</w:delText>
              </w:r>
              <w:r w:rsidRPr="008E019A" w:rsidDel="003D7EF7">
                <w:rPr>
                  <w:rFonts w:ascii="Arial Narrow" w:eastAsia="Calibri" w:hAnsi="Arial Narrow"/>
                  <w:sz w:val="18"/>
                  <w:szCs w:val="18"/>
                </w:rPr>
                <w:delText xml:space="preserve"> aktiv</w:delText>
              </w:r>
              <w:r w:rsidR="00F760E3" w:rsidRPr="008E019A" w:rsidDel="003D7EF7">
                <w:rPr>
                  <w:rFonts w:ascii="Arial Narrow" w:eastAsia="Calibri" w:hAnsi="Arial Narrow"/>
                  <w:sz w:val="18"/>
                  <w:szCs w:val="18"/>
                </w:rPr>
                <w:delText>i</w:delText>
              </w:r>
              <w:r w:rsidRPr="008E019A" w:rsidDel="003D7EF7">
                <w:rPr>
                  <w:rFonts w:ascii="Arial Narrow" w:eastAsia="Calibri" w:hAnsi="Arial Narrow"/>
                  <w:sz w:val="18"/>
                  <w:szCs w:val="18"/>
                </w:rPr>
                <w:delText>t</w:delText>
              </w:r>
              <w:r w:rsidR="00F760E3" w:rsidRPr="008E019A" w:rsidDel="003D7EF7">
                <w:rPr>
                  <w:rFonts w:ascii="Arial Narrow" w:eastAsia="Calibri" w:hAnsi="Arial Narrow"/>
                  <w:sz w:val="18"/>
                  <w:szCs w:val="18"/>
                </w:rPr>
                <w:delText>y</w:delText>
              </w:r>
              <w:r w:rsidRPr="008E019A" w:rsidDel="003D7EF7">
                <w:rPr>
                  <w:rFonts w:ascii="Arial Narrow" w:eastAsia="Calibri" w:hAnsi="Arial Narrow"/>
                  <w:sz w:val="18"/>
                  <w:szCs w:val="18"/>
                </w:rPr>
                <w:delText xml:space="preserve"> </w:delText>
              </w:r>
            </w:del>
            <w:r w:rsidRPr="008E019A">
              <w:rPr>
                <w:rFonts w:ascii="Arial Narrow" w:eastAsia="Calibri" w:hAnsi="Arial Narrow"/>
                <w:sz w:val="18"/>
                <w:szCs w:val="18"/>
              </w:rPr>
              <w:t>projektu dosiahnu deklarované cieľové hodnoty merateľných ukazovateľov projektu</w:t>
            </w:r>
            <w:r w:rsidR="00045684" w:rsidRPr="008E019A">
              <w:rPr>
                <w:rFonts w:ascii="Arial Narrow" w:eastAsia="Calibri" w:hAnsi="Arial Narrow"/>
                <w:sz w:val="18"/>
                <w:szCs w:val="18"/>
              </w:rPr>
              <w:t>,</w:t>
            </w:r>
          </w:p>
          <w:p w14:paraId="330B083C" w14:textId="7EC6961D" w:rsidR="00045684" w:rsidRPr="008E019A" w:rsidRDefault="00045684"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preukázanie inovatívnosti výstupov projektu,</w:t>
            </w:r>
          </w:p>
          <w:p w14:paraId="36A67EAE" w14:textId="2176CE59" w:rsidR="008A2FD8" w:rsidRPr="00FD4AAE"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popis toho, ako bude zabezpečená prevádzková a technická udržateľnosť výstupov projektu po jeho zrealizovaní</w:t>
            </w:r>
          </w:p>
          <w:p w14:paraId="65D6E893" w14:textId="228CC188" w:rsidR="008E019A" w:rsidRPr="008E019A" w:rsidRDefault="008E019A" w:rsidP="00FD4AAE">
            <w:pPr>
              <w:pStyle w:val="Odsekzoznamu"/>
              <w:numPr>
                <w:ilvl w:val="0"/>
                <w:numId w:val="28"/>
              </w:numPr>
              <w:spacing w:after="200" w:line="276" w:lineRule="auto"/>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Pr="00385B43">
              <w:rPr>
                <w:rFonts w:ascii="Arial Narrow" w:eastAsia="Calibri" w:hAnsi="Arial Narrow"/>
                <w:sz w:val="18"/>
                <w:szCs w:val="18"/>
              </w:rPr>
              <w:t>účinnosť a efektívnosť riešenia vo vzťahu k stanoveným cieľom a výsledkom projektu</w:t>
            </w:r>
          </w:p>
          <w:p w14:paraId="18EDC1DB" w14:textId="5F0D0457" w:rsidR="00EC24FD" w:rsidRPr="003D7EF7" w:rsidRDefault="008A2FD8" w:rsidP="00EC24FD">
            <w:pPr>
              <w:pStyle w:val="Odsekzoznamu"/>
              <w:numPr>
                <w:ilvl w:val="0"/>
                <w:numId w:val="28"/>
              </w:numPr>
              <w:ind w:left="426"/>
              <w:rPr>
                <w:ins w:id="85" w:author="Autor"/>
                <w:rFonts w:ascii="Arial Narrow" w:hAnsi="Arial Narrow"/>
                <w:sz w:val="18"/>
                <w:szCs w:val="18"/>
                <w:rPrChange w:id="86" w:author="Autor">
                  <w:rPr>
                    <w:ins w:id="87" w:author="Autor"/>
                    <w:rFonts w:ascii="Arial Narrow" w:eastAsia="Calibri" w:hAnsi="Arial Narrow"/>
                    <w:sz w:val="18"/>
                    <w:szCs w:val="18"/>
                  </w:rPr>
                </w:rPrChange>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719BF9" w14:textId="378BB574" w:rsidR="003D7EF7" w:rsidRPr="00C5708E" w:rsidDel="00157AAB" w:rsidRDefault="003D7EF7" w:rsidP="003D7EF7">
            <w:pPr>
              <w:pStyle w:val="Odsekzoznamu"/>
              <w:numPr>
                <w:ilvl w:val="0"/>
                <w:numId w:val="28"/>
              </w:numPr>
              <w:ind w:left="426"/>
              <w:rPr>
                <w:ins w:id="88" w:author="Autor"/>
                <w:del w:id="89" w:author="Autor"/>
                <w:rFonts w:ascii="Arial Narrow" w:hAnsi="Arial Narrow"/>
                <w:sz w:val="18"/>
                <w:szCs w:val="18"/>
              </w:rPr>
            </w:pPr>
            <w:ins w:id="90" w:author="Autor">
              <w:del w:id="91" w:author="Autor">
                <w:r w:rsidDel="00157AAB">
                  <w:rPr>
                    <w:rFonts w:ascii="Arial Narrow" w:eastAsia="Calibri" w:hAnsi="Arial Narrow"/>
                    <w:sz w:val="18"/>
                    <w:szCs w:val="18"/>
                  </w:rPr>
                  <w:delText>popis vstupov do finančnej analýzy</w:delText>
                </w:r>
              </w:del>
            </w:ins>
          </w:p>
          <w:p w14:paraId="116C5F17" w14:textId="237E9119" w:rsidR="003D7EF7" w:rsidRPr="00EC24FD" w:rsidDel="003D7EF7" w:rsidRDefault="003D7EF7" w:rsidP="00EC24FD">
            <w:pPr>
              <w:pStyle w:val="Odsekzoznamu"/>
              <w:numPr>
                <w:ilvl w:val="0"/>
                <w:numId w:val="28"/>
              </w:numPr>
              <w:ind w:left="426"/>
              <w:rPr>
                <w:del w:id="92" w:author="Autor"/>
                <w:rFonts w:ascii="Arial Narrow" w:hAnsi="Arial Narrow"/>
                <w:sz w:val="18"/>
                <w:szCs w:val="18"/>
              </w:rPr>
            </w:pPr>
          </w:p>
          <w:p w14:paraId="1348609B" w14:textId="4E4A716A" w:rsidR="00F13DF8" w:rsidRPr="00EC24FD" w:rsidRDefault="00F74163" w:rsidP="00EC24FD">
            <w:pPr>
              <w:pStyle w:val="Odsekzoznamu"/>
              <w:numPr>
                <w:ilvl w:val="0"/>
                <w:numId w:val="28"/>
              </w:numPr>
              <w:ind w:left="426"/>
              <w:rPr>
                <w:rFonts w:ascii="Arial Narrow" w:hAnsi="Arial Narrow"/>
                <w:sz w:val="18"/>
                <w:szCs w:val="18"/>
              </w:rPr>
            </w:pPr>
            <w:r w:rsidRPr="00EC24F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413A111D"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A14447" w:rsidRPr="00385B43" w14:paraId="42025509" w14:textId="77777777" w:rsidTr="00A045D8">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6FE169B" w14:textId="77777777" w:rsidR="00A14447" w:rsidRPr="00385B43" w:rsidRDefault="00A14447" w:rsidP="00A045D8">
            <w:pPr>
              <w:pStyle w:val="Odsekzoznamu"/>
              <w:numPr>
                <w:ilvl w:val="0"/>
                <w:numId w:val="18"/>
              </w:numPr>
              <w:jc w:val="center"/>
              <w:rPr>
                <w:rFonts w:ascii="Arial Narrow" w:hAnsi="Arial Narrow"/>
                <w:b/>
                <w:bCs/>
              </w:rPr>
            </w:pPr>
            <w:r w:rsidRPr="00385B43">
              <w:rPr>
                <w:rFonts w:ascii="Arial Narrow" w:hAnsi="Arial Narrow"/>
                <w:b/>
                <w:bCs/>
              </w:rPr>
              <w:lastRenderedPageBreak/>
              <w:t>Zoznam povinných príloh žiadosti o príspevok</w:t>
            </w:r>
          </w:p>
          <w:p w14:paraId="0CB62050" w14:textId="77777777" w:rsidR="00A14447" w:rsidRPr="00385B43" w:rsidRDefault="00A14447" w:rsidP="00A045D8">
            <w:pPr>
              <w:jc w:val="center"/>
              <w:rPr>
                <w:rFonts w:ascii="Arial Narrow" w:hAnsi="Arial Narrow"/>
                <w:b/>
                <w:bCs/>
              </w:rPr>
            </w:pPr>
            <w:r w:rsidRPr="00385B43">
              <w:rPr>
                <w:rFonts w:ascii="Arial Narrow" w:hAnsi="Arial Narrow"/>
                <w:sz w:val="18"/>
                <w:szCs w:val="18"/>
              </w:rPr>
              <w:t>Zoznam obsahuje reálne predkladané prílohy k ŽoPr, pričom k jednej podmienke môže prislúchať viacero príloh a naopak</w:t>
            </w:r>
          </w:p>
        </w:tc>
      </w:tr>
      <w:tr w:rsidR="00A14447" w:rsidRPr="00385B43" w14:paraId="0EC56A8A" w14:textId="77777777" w:rsidTr="00A045D8">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6E85080B" w14:textId="77777777" w:rsidR="00A14447" w:rsidRPr="00385B43" w:rsidRDefault="00A14447" w:rsidP="00A045D8">
            <w:pPr>
              <w:rPr>
                <w:rFonts w:ascii="Arial Narrow" w:hAnsi="Arial Narrow"/>
              </w:rPr>
            </w:pPr>
            <w:r w:rsidRPr="00385B43">
              <w:rPr>
                <w:rFonts w:ascii="Arial Narrow" w:hAnsi="Arial Narrow"/>
              </w:rPr>
              <w:t>Podmienka poskytnutia príspevku:</w:t>
            </w:r>
          </w:p>
        </w:tc>
        <w:tc>
          <w:tcPr>
            <w:tcW w:w="7405" w:type="dxa"/>
            <w:tcBorders>
              <w:top w:val="single" w:sz="4" w:space="0" w:color="auto"/>
              <w:left w:val="nil"/>
              <w:bottom w:val="single" w:sz="2" w:space="0" w:color="000000"/>
              <w:right w:val="nil"/>
            </w:tcBorders>
            <w:shd w:val="clear" w:color="auto" w:fill="B8CCE4" w:themeFill="accent1" w:themeFillTint="66"/>
          </w:tcPr>
          <w:p w14:paraId="00927CAB" w14:textId="3E38FBBA" w:rsidR="00A14447" w:rsidRPr="00385B43" w:rsidRDefault="00A14447" w:rsidP="00A045D8">
            <w:pPr>
              <w:rPr>
                <w:rFonts w:ascii="Arial Narrow" w:hAnsi="Arial Narrow"/>
              </w:rPr>
            </w:pPr>
            <w:r w:rsidRPr="00385B43">
              <w:rPr>
                <w:rFonts w:ascii="Arial Narrow" w:hAnsi="Arial Narrow"/>
              </w:rPr>
              <w:t>Príloha:</w:t>
            </w:r>
          </w:p>
        </w:tc>
      </w:tr>
      <w:tr w:rsidR="00A14447" w:rsidRPr="00385B43" w14:paraId="1782ABA3" w14:textId="77777777" w:rsidTr="00A045D8">
        <w:trPr>
          <w:trHeight w:val="146"/>
        </w:trPr>
        <w:tc>
          <w:tcPr>
            <w:tcW w:w="7054" w:type="dxa"/>
            <w:vAlign w:val="center"/>
          </w:tcPr>
          <w:p w14:paraId="4694EF60"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Právna forma </w:t>
            </w:r>
          </w:p>
        </w:tc>
        <w:tc>
          <w:tcPr>
            <w:tcW w:w="7405" w:type="dxa"/>
            <w:vAlign w:val="center"/>
          </w:tcPr>
          <w:p w14:paraId="3D53B7BF" w14:textId="77777777" w:rsidR="0091707F" w:rsidRPr="00FD4AAE" w:rsidRDefault="0091707F" w:rsidP="00A045D8">
            <w:pPr>
              <w:pStyle w:val="Odsekzoznamu"/>
              <w:tabs>
                <w:tab w:val="left" w:pos="1593"/>
              </w:tabs>
              <w:autoSpaceDE w:val="0"/>
              <w:autoSpaceDN w:val="0"/>
              <w:ind w:left="1593" w:hanging="1527"/>
              <w:rPr>
                <w:rFonts w:ascii="Arial Narrow" w:hAnsi="Arial Narrow"/>
                <w:sz w:val="18"/>
                <w:szCs w:val="18"/>
              </w:rPr>
            </w:pPr>
          </w:p>
          <w:p w14:paraId="66950848" w14:textId="77777777"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Príloha č.1 ŽoPr – Splnomocnenie, ak ŽoPr podpisuje splnomocnená osoba a nie štatutárny orgán žiadateľa (ak relevantné)</w:t>
            </w:r>
          </w:p>
          <w:p w14:paraId="2D119B61" w14:textId="6D761874" w:rsidR="0097353C" w:rsidRPr="00FD4AAE" w:rsidRDefault="0097353C" w:rsidP="00A045D8">
            <w:pPr>
              <w:pStyle w:val="Odsekzoznamu"/>
              <w:tabs>
                <w:tab w:val="left" w:pos="1593"/>
              </w:tabs>
              <w:autoSpaceDE w:val="0"/>
              <w:autoSpaceDN w:val="0"/>
              <w:ind w:left="1593" w:hanging="1527"/>
              <w:rPr>
                <w:rFonts w:ascii="Arial Narrow" w:hAnsi="Arial Narrow"/>
                <w:sz w:val="18"/>
                <w:szCs w:val="18"/>
              </w:rPr>
            </w:pPr>
          </w:p>
        </w:tc>
      </w:tr>
      <w:tr w:rsidR="00A14447" w:rsidRPr="00385B43" w14:paraId="5A256371" w14:textId="77777777" w:rsidTr="00A045D8">
        <w:trPr>
          <w:trHeight w:val="126"/>
        </w:trPr>
        <w:tc>
          <w:tcPr>
            <w:tcW w:w="7054" w:type="dxa"/>
            <w:vAlign w:val="center"/>
          </w:tcPr>
          <w:p w14:paraId="0AFF4610"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že žiadateľ nie je podnikom v ťažkostiach  </w:t>
            </w:r>
          </w:p>
        </w:tc>
        <w:tc>
          <w:tcPr>
            <w:tcW w:w="7405" w:type="dxa"/>
            <w:vAlign w:val="center"/>
          </w:tcPr>
          <w:p w14:paraId="7E2F8FFA" w14:textId="3C876CC8"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 xml:space="preserve">Príloha č. </w:t>
            </w:r>
            <w:r w:rsidR="00955A3B">
              <w:rPr>
                <w:rFonts w:ascii="Arial Narrow" w:hAnsi="Arial Narrow"/>
                <w:sz w:val="18"/>
                <w:szCs w:val="18"/>
              </w:rPr>
              <w:t>2</w:t>
            </w:r>
            <w:r w:rsidRPr="00FD4AAE">
              <w:rPr>
                <w:rFonts w:ascii="Arial Narrow" w:hAnsi="Arial Narrow"/>
                <w:sz w:val="18"/>
                <w:szCs w:val="18"/>
              </w:rPr>
              <w:t xml:space="preserve"> ŽoPr – Test podniku v ťažkostiach</w:t>
            </w:r>
          </w:p>
          <w:p w14:paraId="04BD4410" w14:textId="77777777"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 xml:space="preserve"> Účtovná závierka žiadateľa (ak nie je zverejnená v registri účtovných závierok)</w:t>
            </w:r>
            <w:r w:rsidRPr="00FD4AAE" w:rsidDel="003A39D7">
              <w:rPr>
                <w:rFonts w:ascii="Arial Narrow" w:hAnsi="Arial Narrow"/>
                <w:sz w:val="18"/>
                <w:szCs w:val="18"/>
              </w:rPr>
              <w:t xml:space="preserve"> </w:t>
            </w:r>
          </w:p>
          <w:p w14:paraId="01B3648F" w14:textId="7E6BB2F4" w:rsidR="0097353C" w:rsidRPr="00FD4AAE" w:rsidRDefault="0097353C" w:rsidP="00A045D8">
            <w:pPr>
              <w:pStyle w:val="Odsekzoznamu"/>
              <w:tabs>
                <w:tab w:val="left" w:pos="1593"/>
              </w:tabs>
              <w:autoSpaceDE w:val="0"/>
              <w:autoSpaceDN w:val="0"/>
              <w:ind w:left="1593" w:hanging="1527"/>
              <w:rPr>
                <w:rFonts w:ascii="Arial Narrow" w:hAnsi="Arial Narrow"/>
                <w:sz w:val="18"/>
                <w:szCs w:val="18"/>
              </w:rPr>
            </w:pPr>
          </w:p>
        </w:tc>
      </w:tr>
      <w:tr w:rsidR="00A14447" w:rsidRPr="00385B43" w14:paraId="2D63F65D" w14:textId="77777777" w:rsidTr="00A045D8">
        <w:trPr>
          <w:trHeight w:val="176"/>
        </w:trPr>
        <w:tc>
          <w:tcPr>
            <w:tcW w:w="7054" w:type="dxa"/>
            <w:vAlign w:val="center"/>
          </w:tcPr>
          <w:p w14:paraId="6764C74F"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finančnej spôsobilosti spolufinancovania projektu</w:t>
            </w:r>
          </w:p>
        </w:tc>
        <w:tc>
          <w:tcPr>
            <w:tcW w:w="7405" w:type="dxa"/>
            <w:vAlign w:val="center"/>
          </w:tcPr>
          <w:p w14:paraId="5DDBD8C2" w14:textId="77777777" w:rsidR="00A14447" w:rsidRPr="00FD4AAE" w:rsidRDefault="00A14447" w:rsidP="00A045D8">
            <w:pPr>
              <w:pStyle w:val="Odsekzoznamu"/>
              <w:autoSpaceDE w:val="0"/>
              <w:autoSpaceDN w:val="0"/>
              <w:ind w:left="1456" w:hanging="1390"/>
              <w:rPr>
                <w:rFonts w:ascii="Arial Narrow" w:hAnsi="Arial Narrow"/>
                <w:sz w:val="18"/>
                <w:szCs w:val="18"/>
              </w:rPr>
            </w:pPr>
            <w:r w:rsidRPr="00FD4AAE">
              <w:rPr>
                <w:rFonts w:ascii="Arial Narrow" w:hAnsi="Arial Narrow"/>
                <w:sz w:val="18"/>
                <w:szCs w:val="18"/>
              </w:rPr>
              <w:t>Príloha č. 3 ŽoPr – Dokumenty preukazujúce finančnú spôsobilosť</w:t>
            </w:r>
            <w:r w:rsidRPr="00FD4AAE" w:rsidDel="0016689D">
              <w:rPr>
                <w:rFonts w:ascii="Arial Narrow" w:hAnsi="Arial Narrow"/>
                <w:sz w:val="18"/>
                <w:szCs w:val="18"/>
              </w:rPr>
              <w:t xml:space="preserve"> </w:t>
            </w:r>
            <w:r w:rsidRPr="00FD4AAE">
              <w:rPr>
                <w:rFonts w:ascii="Arial Narrow" w:hAnsi="Arial Narrow"/>
                <w:sz w:val="18"/>
                <w:szCs w:val="18"/>
              </w:rPr>
              <w:t>žiadateľa (ak relevantné)</w:t>
            </w:r>
          </w:p>
          <w:p w14:paraId="203F09B4" w14:textId="6BE8D262" w:rsidR="0097353C" w:rsidRPr="00FD4AAE" w:rsidRDefault="0097353C" w:rsidP="00A045D8">
            <w:pPr>
              <w:pStyle w:val="Odsekzoznamu"/>
              <w:autoSpaceDE w:val="0"/>
              <w:autoSpaceDN w:val="0"/>
              <w:ind w:left="1456" w:hanging="1390"/>
              <w:rPr>
                <w:rFonts w:ascii="Arial Narrow" w:hAnsi="Arial Narrow"/>
                <w:sz w:val="18"/>
                <w:szCs w:val="18"/>
              </w:rPr>
            </w:pPr>
          </w:p>
        </w:tc>
      </w:tr>
      <w:tr w:rsidR="00A14447" w:rsidRPr="00385B43" w14:paraId="55F3312D" w14:textId="77777777" w:rsidTr="00A045D8">
        <w:trPr>
          <w:trHeight w:val="146"/>
        </w:trPr>
        <w:tc>
          <w:tcPr>
            <w:tcW w:w="7054" w:type="dxa"/>
            <w:vAlign w:val="center"/>
          </w:tcPr>
          <w:p w14:paraId="6EEF1B8F"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že žiadateľ má schválený program rozvoja a príslušnú územnoplánovaciu dokumentáciu (týka sa len obce) </w:t>
            </w:r>
          </w:p>
        </w:tc>
        <w:tc>
          <w:tcPr>
            <w:tcW w:w="7405" w:type="dxa"/>
            <w:vAlign w:val="center"/>
          </w:tcPr>
          <w:p w14:paraId="66012B9E" w14:textId="77777777"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Príloha č. 4 ŽoPr - Uznesenie, resp. výpis z uznesenia o schválení programu rozvoja a príslušnej územnoplánovacej dokumentácie (ak relevantné, t.j. ak žiadateľ – obec nemá dokumenty zverejnené na webovom sídle obce).</w:t>
            </w:r>
          </w:p>
        </w:tc>
      </w:tr>
      <w:tr w:rsidR="00A14447" w:rsidRPr="00385B43" w:rsidDel="00A934FD" w14:paraId="3B996079" w14:textId="66CCDF44" w:rsidTr="00A045D8">
        <w:trPr>
          <w:trHeight w:val="330"/>
          <w:del w:id="93" w:author="Autor"/>
        </w:trPr>
        <w:tc>
          <w:tcPr>
            <w:tcW w:w="7054" w:type="dxa"/>
            <w:vAlign w:val="center"/>
          </w:tcPr>
          <w:p w14:paraId="6DB270F3" w14:textId="10C97DC7" w:rsidR="00A14447" w:rsidRPr="00FD4AAE" w:rsidDel="00A934FD" w:rsidRDefault="00A14447" w:rsidP="00A045D8">
            <w:pPr>
              <w:pStyle w:val="Odsekzoznamu"/>
              <w:numPr>
                <w:ilvl w:val="0"/>
                <w:numId w:val="8"/>
              </w:numPr>
              <w:autoSpaceDE w:val="0"/>
              <w:autoSpaceDN w:val="0"/>
              <w:ind w:left="426"/>
              <w:rPr>
                <w:del w:id="94" w:author="Autor"/>
                <w:rFonts w:ascii="Arial Narrow" w:hAnsi="Arial Narrow"/>
                <w:sz w:val="18"/>
                <w:szCs w:val="18"/>
              </w:rPr>
            </w:pPr>
            <w:del w:id="95" w:author="Autor">
              <w:r w:rsidRPr="00FD4AAE" w:rsidDel="00A934FD">
                <w:rPr>
                  <w:rFonts w:ascii="Arial Narrow" w:hAnsi="Arial Narrow"/>
                  <w:sz w:val="18"/>
                  <w:szCs w:val="18"/>
                </w:rPr>
                <w:delText>Podmienka, že štatutárny orgán, ani žiadny člen štatutárneho orgánu, ani prokurista/i, ani osoba splnomocnená zastupovať žiadateľa v procese schvaľovania žiadosti o príspevok neboli právoplatne odsúdení za niektorý z vybraných trestných činov</w:delText>
              </w:r>
            </w:del>
          </w:p>
        </w:tc>
        <w:tc>
          <w:tcPr>
            <w:tcW w:w="7405" w:type="dxa"/>
            <w:vAlign w:val="center"/>
          </w:tcPr>
          <w:p w14:paraId="71A3FFCD" w14:textId="7C2D095B" w:rsidR="00A14447" w:rsidRPr="00FD4AAE" w:rsidDel="00A934FD" w:rsidRDefault="00A14447" w:rsidP="00A045D8">
            <w:pPr>
              <w:pStyle w:val="Odsekzoznamu"/>
              <w:tabs>
                <w:tab w:val="left" w:pos="1338"/>
              </w:tabs>
              <w:autoSpaceDE w:val="0"/>
              <w:autoSpaceDN w:val="0"/>
              <w:ind w:left="1338" w:hanging="1272"/>
              <w:jc w:val="left"/>
              <w:rPr>
                <w:del w:id="96" w:author="Autor"/>
                <w:rFonts w:ascii="Arial Narrow" w:hAnsi="Arial Narrow"/>
                <w:sz w:val="18"/>
                <w:szCs w:val="18"/>
              </w:rPr>
            </w:pPr>
            <w:del w:id="97" w:author="Autor">
              <w:r w:rsidRPr="00FD4AAE" w:rsidDel="00A934FD">
                <w:rPr>
                  <w:rFonts w:ascii="Arial Narrow" w:hAnsi="Arial Narrow"/>
                  <w:sz w:val="18"/>
                  <w:szCs w:val="18"/>
                </w:rPr>
                <w:delText>Príloha č. 5 ŽoPr – Výpis z registra trestov fyzických osôb</w:delText>
              </w:r>
            </w:del>
          </w:p>
        </w:tc>
      </w:tr>
      <w:tr w:rsidR="00A14447" w:rsidRPr="00385B43" w14:paraId="3CBCA4D9" w14:textId="77777777" w:rsidTr="00A045D8">
        <w:trPr>
          <w:trHeight w:val="207"/>
        </w:trPr>
        <w:tc>
          <w:tcPr>
            <w:tcW w:w="7054" w:type="dxa"/>
            <w:vAlign w:val="center"/>
          </w:tcPr>
          <w:p w14:paraId="0616C552"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Oprávnenosť aktivít projektu</w:t>
            </w:r>
          </w:p>
        </w:tc>
        <w:tc>
          <w:tcPr>
            <w:tcW w:w="7405" w:type="dxa"/>
            <w:vAlign w:val="center"/>
          </w:tcPr>
          <w:p w14:paraId="329C9995"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22C0D8EF" w14:textId="77777777" w:rsidTr="00A045D8">
        <w:trPr>
          <w:trHeight w:val="207"/>
        </w:trPr>
        <w:tc>
          <w:tcPr>
            <w:tcW w:w="7054" w:type="dxa"/>
            <w:vAlign w:val="center"/>
          </w:tcPr>
          <w:p w14:paraId="2C0CE9C2" w14:textId="6071AD4B"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že žiadateľ nezačal </w:t>
            </w:r>
            <w:ins w:id="98" w:author="Autor">
              <w:r w:rsidR="005D21B3">
                <w:rPr>
                  <w:rFonts w:ascii="Arial Narrow" w:hAnsi="Arial Narrow"/>
                  <w:sz w:val="18"/>
                  <w:szCs w:val="18"/>
                </w:rPr>
                <w:t xml:space="preserve">realizáciu </w:t>
              </w:r>
            </w:ins>
            <w:del w:id="99" w:author="Autor">
              <w:r w:rsidRPr="00FD4AAE" w:rsidDel="005D21B3">
                <w:rPr>
                  <w:rFonts w:ascii="Arial Narrow" w:hAnsi="Arial Narrow"/>
                  <w:sz w:val="18"/>
                  <w:szCs w:val="18"/>
                </w:rPr>
                <w:delText xml:space="preserve">práce na </w:delText>
              </w:r>
            </w:del>
            <w:r w:rsidRPr="00FD4AAE">
              <w:rPr>
                <w:rFonts w:ascii="Arial Narrow" w:hAnsi="Arial Narrow"/>
                <w:sz w:val="18"/>
                <w:szCs w:val="18"/>
              </w:rPr>
              <w:t>projekt</w:t>
            </w:r>
            <w:ins w:id="100" w:author="Autor">
              <w:r w:rsidR="005D21B3">
                <w:rPr>
                  <w:rFonts w:ascii="Arial Narrow" w:hAnsi="Arial Narrow"/>
                  <w:sz w:val="18"/>
                  <w:szCs w:val="18"/>
                </w:rPr>
                <w:t>u</w:t>
              </w:r>
            </w:ins>
            <w:del w:id="101" w:author="Autor">
              <w:r w:rsidRPr="00FD4AAE" w:rsidDel="005D21B3">
                <w:rPr>
                  <w:rFonts w:ascii="Arial Narrow" w:hAnsi="Arial Narrow"/>
                  <w:sz w:val="18"/>
                  <w:szCs w:val="18"/>
                </w:rPr>
                <w:delText>e</w:delText>
              </w:r>
            </w:del>
            <w:r w:rsidRPr="00FD4AAE">
              <w:rPr>
                <w:rFonts w:ascii="Arial Narrow" w:hAnsi="Arial Narrow"/>
                <w:sz w:val="18"/>
                <w:szCs w:val="18"/>
              </w:rPr>
              <w:t xml:space="preserve"> pred </w:t>
            </w:r>
            <w:del w:id="102" w:author="Autor">
              <w:r w:rsidRPr="00FD4AAE" w:rsidDel="005D21B3">
                <w:rPr>
                  <w:rFonts w:ascii="Arial Narrow" w:hAnsi="Arial Narrow"/>
                  <w:sz w:val="18"/>
                  <w:szCs w:val="18"/>
                </w:rPr>
                <w:delText>nadobudnutím účinnosti zmluvy o príspevku</w:delText>
              </w:r>
            </w:del>
            <w:ins w:id="103" w:author="Autor">
              <w:r w:rsidR="005D21B3">
                <w:rPr>
                  <w:rFonts w:ascii="Arial Narrow" w:hAnsi="Arial Narrow"/>
                  <w:sz w:val="18"/>
                  <w:szCs w:val="18"/>
                </w:rPr>
                <w:t>predložením ŽoPr na MAS</w:t>
              </w:r>
            </w:ins>
          </w:p>
        </w:tc>
        <w:tc>
          <w:tcPr>
            <w:tcW w:w="7405" w:type="dxa"/>
            <w:vAlign w:val="center"/>
          </w:tcPr>
          <w:p w14:paraId="0670718D"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1CEDD460" w14:textId="77777777" w:rsidTr="00A045D8">
        <w:trPr>
          <w:trHeight w:val="218"/>
        </w:trPr>
        <w:tc>
          <w:tcPr>
            <w:tcW w:w="7054" w:type="dxa"/>
            <w:vAlign w:val="center"/>
          </w:tcPr>
          <w:p w14:paraId="5B4F10D4"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že projekt je realizovaný na území MAS</w:t>
            </w:r>
          </w:p>
        </w:tc>
        <w:tc>
          <w:tcPr>
            <w:tcW w:w="7405" w:type="dxa"/>
            <w:vAlign w:val="center"/>
          </w:tcPr>
          <w:p w14:paraId="03458437"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710028F3" w14:textId="77777777" w:rsidTr="00A045D8">
        <w:trPr>
          <w:trHeight w:val="122"/>
        </w:trPr>
        <w:tc>
          <w:tcPr>
            <w:tcW w:w="7054" w:type="dxa"/>
            <w:vAlign w:val="center"/>
          </w:tcPr>
          <w:p w14:paraId="6AF928A9"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Súlad s horizontálnymi princípmi</w:t>
            </w:r>
          </w:p>
        </w:tc>
        <w:tc>
          <w:tcPr>
            <w:tcW w:w="7405" w:type="dxa"/>
            <w:vAlign w:val="center"/>
          </w:tcPr>
          <w:p w14:paraId="7399DEAB"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7DF6ED7F" w14:textId="77777777" w:rsidTr="00A045D8">
        <w:trPr>
          <w:trHeight w:val="122"/>
        </w:trPr>
        <w:tc>
          <w:tcPr>
            <w:tcW w:w="7054" w:type="dxa"/>
            <w:vAlign w:val="center"/>
          </w:tcPr>
          <w:p w14:paraId="2E2FE299"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Oprávnenosť výdavkov projektu</w:t>
            </w:r>
          </w:p>
        </w:tc>
        <w:tc>
          <w:tcPr>
            <w:tcW w:w="7405" w:type="dxa"/>
            <w:vAlign w:val="center"/>
          </w:tcPr>
          <w:p w14:paraId="7E14C5D8" w14:textId="4A8D921E"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ins w:id="104" w:author="Autor">
              <w:r w:rsidR="00B30BB2">
                <w:rPr>
                  <w:rFonts w:ascii="Arial Narrow" w:hAnsi="Arial Narrow"/>
                  <w:sz w:val="18"/>
                  <w:szCs w:val="18"/>
                </w:rPr>
                <w:t>5</w:t>
              </w:r>
            </w:ins>
            <w:del w:id="105" w:author="Autor">
              <w:r w:rsidRPr="00FD4AAE" w:rsidDel="00B30BB2">
                <w:rPr>
                  <w:rFonts w:ascii="Arial Narrow" w:hAnsi="Arial Narrow"/>
                  <w:sz w:val="18"/>
                  <w:szCs w:val="18"/>
                </w:rPr>
                <w:delText>6</w:delText>
              </w:r>
            </w:del>
            <w:r w:rsidRPr="00FD4AAE">
              <w:rPr>
                <w:rFonts w:ascii="Arial Narrow" w:hAnsi="Arial Narrow"/>
                <w:sz w:val="18"/>
                <w:szCs w:val="18"/>
              </w:rPr>
              <w:t xml:space="preserve"> ŽoPr - Rozpočet projektu</w:t>
            </w:r>
          </w:p>
        </w:tc>
      </w:tr>
      <w:tr w:rsidR="00A14447" w:rsidRPr="00385B43" w14:paraId="7182D2B6" w14:textId="77777777" w:rsidTr="00A045D8">
        <w:trPr>
          <w:trHeight w:val="330"/>
        </w:trPr>
        <w:tc>
          <w:tcPr>
            <w:tcW w:w="7054" w:type="dxa"/>
            <w:vAlign w:val="center"/>
          </w:tcPr>
          <w:p w14:paraId="05020F0F"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Kritériá pre výber projektov</w:t>
            </w:r>
          </w:p>
        </w:tc>
        <w:tc>
          <w:tcPr>
            <w:tcW w:w="7405" w:type="dxa"/>
            <w:vAlign w:val="center"/>
          </w:tcPr>
          <w:p w14:paraId="3B0877E9" w14:textId="0B230C2C"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ins w:id="106" w:author="Autor">
              <w:r w:rsidR="00B30BB2">
                <w:rPr>
                  <w:rFonts w:ascii="Arial Narrow" w:hAnsi="Arial Narrow"/>
                  <w:sz w:val="18"/>
                  <w:szCs w:val="18"/>
                </w:rPr>
                <w:t>5</w:t>
              </w:r>
            </w:ins>
            <w:del w:id="107" w:author="Autor">
              <w:r w:rsidRPr="00FD4AAE" w:rsidDel="00B30BB2">
                <w:rPr>
                  <w:rFonts w:ascii="Arial Narrow" w:hAnsi="Arial Narrow"/>
                  <w:sz w:val="18"/>
                  <w:szCs w:val="18"/>
                </w:rPr>
                <w:delText>6</w:delText>
              </w:r>
            </w:del>
            <w:r w:rsidRPr="00FD4AAE">
              <w:rPr>
                <w:rFonts w:ascii="Arial Narrow" w:hAnsi="Arial Narrow"/>
                <w:sz w:val="18"/>
                <w:szCs w:val="18"/>
              </w:rPr>
              <w:t xml:space="preserve"> ŽoPr - Rozpočet projektu,</w:t>
            </w:r>
          </w:p>
          <w:p w14:paraId="4EECE7BB" w14:textId="633B66D0"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ins w:id="108" w:author="Autor">
              <w:r w:rsidR="00B30BB2">
                <w:rPr>
                  <w:rFonts w:ascii="Arial Narrow" w:hAnsi="Arial Narrow"/>
                  <w:sz w:val="18"/>
                  <w:szCs w:val="18"/>
                </w:rPr>
                <w:t>6</w:t>
              </w:r>
            </w:ins>
            <w:del w:id="109" w:author="Autor">
              <w:r w:rsidRPr="00FD4AAE" w:rsidDel="00B30BB2">
                <w:rPr>
                  <w:rFonts w:ascii="Arial Narrow" w:hAnsi="Arial Narrow"/>
                  <w:sz w:val="18"/>
                  <w:szCs w:val="18"/>
                </w:rPr>
                <w:delText>7</w:delText>
              </w:r>
            </w:del>
            <w:r w:rsidRPr="00FD4AAE">
              <w:rPr>
                <w:rFonts w:ascii="Arial Narrow" w:hAnsi="Arial Narrow"/>
                <w:sz w:val="18"/>
                <w:szCs w:val="18"/>
              </w:rPr>
              <w:t xml:space="preserve"> ŽoPr - Ukazovatele hodnotenia finančnej situácie,</w:t>
            </w:r>
          </w:p>
        </w:tc>
      </w:tr>
      <w:tr w:rsidR="00A14447" w:rsidRPr="00385B43" w14:paraId="02F116F7" w14:textId="77777777" w:rsidTr="00A045D8">
        <w:trPr>
          <w:trHeight w:val="330"/>
        </w:trPr>
        <w:tc>
          <w:tcPr>
            <w:tcW w:w="7054" w:type="dxa"/>
            <w:vAlign w:val="center"/>
          </w:tcPr>
          <w:p w14:paraId="42DA91E5"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neporušenia zákazu nelegálneho zamestnávania štátneho príslušníka tretej krajiny</w:t>
            </w:r>
          </w:p>
        </w:tc>
        <w:tc>
          <w:tcPr>
            <w:tcW w:w="7405" w:type="dxa"/>
            <w:vAlign w:val="center"/>
          </w:tcPr>
          <w:p w14:paraId="561BC8BE" w14:textId="77777777" w:rsidR="00A14447" w:rsidRPr="00FD4AAE" w:rsidRDefault="00A14447" w:rsidP="00A045D8">
            <w:pPr>
              <w:pStyle w:val="Odsekzoznamu"/>
              <w:tabs>
                <w:tab w:val="left" w:pos="1593"/>
              </w:tabs>
              <w:autoSpaceDE w:val="0"/>
              <w:autoSpaceDN w:val="0"/>
              <w:ind w:left="1593" w:hanging="1525"/>
              <w:contextualSpacing w:val="0"/>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1DCF5D09" w14:textId="77777777" w:rsidTr="00A045D8">
        <w:trPr>
          <w:trHeight w:val="136"/>
        </w:trPr>
        <w:tc>
          <w:tcPr>
            <w:tcW w:w="7054" w:type="dxa"/>
            <w:vAlign w:val="center"/>
          </w:tcPr>
          <w:p w14:paraId="760AB175"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Vyhlásené VO na hlavnú aktivitu projektu</w:t>
            </w:r>
          </w:p>
        </w:tc>
        <w:tc>
          <w:tcPr>
            <w:tcW w:w="7405" w:type="dxa"/>
            <w:vAlign w:val="center"/>
          </w:tcPr>
          <w:p w14:paraId="1346CA66"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3618605A" w14:textId="77777777" w:rsidTr="00A045D8">
        <w:trPr>
          <w:trHeight w:val="136"/>
        </w:trPr>
        <w:tc>
          <w:tcPr>
            <w:tcW w:w="7054" w:type="dxa"/>
            <w:vAlign w:val="center"/>
          </w:tcPr>
          <w:p w14:paraId="3730DBAA" w14:textId="7461769D"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mať povolenia na realizáciu </w:t>
            </w:r>
            <w:del w:id="110" w:author="Autor">
              <w:r w:rsidRPr="00FD4AAE" w:rsidDel="00D05691">
                <w:rPr>
                  <w:rFonts w:ascii="Arial Narrow" w:hAnsi="Arial Narrow"/>
                  <w:sz w:val="18"/>
                  <w:szCs w:val="18"/>
                </w:rPr>
                <w:delText xml:space="preserve">aktivít </w:delText>
              </w:r>
            </w:del>
            <w:r w:rsidRPr="00FD4AAE">
              <w:rPr>
                <w:rFonts w:ascii="Arial Narrow" w:hAnsi="Arial Narrow"/>
                <w:sz w:val="18"/>
                <w:szCs w:val="18"/>
              </w:rPr>
              <w:t>projektu</w:t>
            </w:r>
          </w:p>
        </w:tc>
        <w:tc>
          <w:tcPr>
            <w:tcW w:w="7405" w:type="dxa"/>
            <w:vAlign w:val="center"/>
          </w:tcPr>
          <w:p w14:paraId="6867E7D7" w14:textId="75E37D6E" w:rsidR="00A14447" w:rsidRPr="00FD4AAE" w:rsidRDefault="00A14447" w:rsidP="00A045D8">
            <w:pPr>
              <w:pStyle w:val="Odsekzoznamu"/>
              <w:autoSpaceDE w:val="0"/>
              <w:autoSpaceDN w:val="0"/>
              <w:ind w:left="1343" w:hanging="1277"/>
              <w:jc w:val="left"/>
              <w:rPr>
                <w:rFonts w:ascii="Arial Narrow" w:hAnsi="Arial Narrow"/>
                <w:sz w:val="18"/>
                <w:szCs w:val="18"/>
              </w:rPr>
            </w:pPr>
            <w:r w:rsidRPr="00FD4AAE">
              <w:rPr>
                <w:rFonts w:ascii="Arial Narrow" w:hAnsi="Arial Narrow"/>
                <w:sz w:val="18"/>
                <w:szCs w:val="18"/>
              </w:rPr>
              <w:t xml:space="preserve">Príloha č. </w:t>
            </w:r>
            <w:ins w:id="111" w:author="Autor">
              <w:r w:rsidR="00B30BB2">
                <w:rPr>
                  <w:rFonts w:ascii="Arial Narrow" w:hAnsi="Arial Narrow"/>
                  <w:sz w:val="18"/>
                  <w:szCs w:val="18"/>
                </w:rPr>
                <w:t>7</w:t>
              </w:r>
            </w:ins>
            <w:del w:id="112" w:author="Autor">
              <w:r w:rsidRPr="00FD4AAE" w:rsidDel="00B30BB2">
                <w:rPr>
                  <w:rFonts w:ascii="Arial Narrow" w:hAnsi="Arial Narrow"/>
                  <w:sz w:val="18"/>
                  <w:szCs w:val="18"/>
                </w:rPr>
                <w:delText>8</w:delText>
              </w:r>
            </w:del>
            <w:r w:rsidRPr="00FD4AAE">
              <w:rPr>
                <w:rFonts w:ascii="Arial Narrow" w:hAnsi="Arial Narrow"/>
                <w:sz w:val="18"/>
                <w:szCs w:val="18"/>
              </w:rPr>
              <w:t xml:space="preserve"> ŽoPr – Doklady od stavebného úradu (len v prípade, ak sú predmetom projektu stavebné práce)</w:t>
            </w:r>
          </w:p>
          <w:p w14:paraId="75361033" w14:textId="5C3A6896" w:rsidR="00A14447" w:rsidRPr="00FD4AAE" w:rsidRDefault="00A14447" w:rsidP="00A045D8">
            <w:pPr>
              <w:pStyle w:val="Odsekzoznamu"/>
              <w:autoSpaceDE w:val="0"/>
              <w:autoSpaceDN w:val="0"/>
              <w:ind w:left="1485" w:hanging="1419"/>
              <w:jc w:val="left"/>
              <w:rPr>
                <w:rFonts w:ascii="Arial Narrow" w:hAnsi="Arial Narrow"/>
                <w:sz w:val="18"/>
                <w:szCs w:val="18"/>
              </w:rPr>
            </w:pPr>
            <w:r w:rsidRPr="00FD4AAE">
              <w:rPr>
                <w:rFonts w:ascii="Arial Narrow" w:hAnsi="Arial Narrow"/>
                <w:sz w:val="18"/>
                <w:szCs w:val="18"/>
              </w:rPr>
              <w:t xml:space="preserve">Príloha č. </w:t>
            </w:r>
            <w:ins w:id="113" w:author="Autor">
              <w:r w:rsidR="00B30BB2">
                <w:rPr>
                  <w:rFonts w:ascii="Arial Narrow" w:hAnsi="Arial Narrow"/>
                  <w:sz w:val="18"/>
                  <w:szCs w:val="18"/>
                </w:rPr>
                <w:t>8</w:t>
              </w:r>
            </w:ins>
            <w:del w:id="114" w:author="Autor">
              <w:r w:rsidRPr="00FD4AAE" w:rsidDel="00B30BB2">
                <w:rPr>
                  <w:rFonts w:ascii="Arial Narrow" w:hAnsi="Arial Narrow"/>
                  <w:sz w:val="18"/>
                  <w:szCs w:val="18"/>
                </w:rPr>
                <w:delText>9</w:delText>
              </w:r>
            </w:del>
            <w:r w:rsidRPr="00FD4AAE">
              <w:rPr>
                <w:rFonts w:ascii="Arial Narrow" w:hAnsi="Arial Narrow"/>
                <w:sz w:val="18"/>
                <w:szCs w:val="18"/>
              </w:rPr>
              <w:t xml:space="preserve"> ŽoPr – </w:t>
            </w:r>
            <w:r w:rsidRPr="00FD4AAE">
              <w:rPr>
                <w:rFonts w:ascii="Arial Narrow" w:hAnsi="Arial Narrow"/>
                <w:sz w:val="18"/>
                <w:szCs w:val="18"/>
              </w:rPr>
              <w:tab/>
              <w:t>Projektová dokumentácia stavby (len v prípade, ak sú predmetom projektu stavebné práce a projektová dokumentácia bola posudzovaná príslušným stavebným úradom)</w:t>
            </w:r>
          </w:p>
        </w:tc>
      </w:tr>
      <w:tr w:rsidR="00A14447" w:rsidRPr="00385B43" w14:paraId="168A5448" w14:textId="77777777" w:rsidTr="00A045D8">
        <w:trPr>
          <w:trHeight w:val="330"/>
        </w:trPr>
        <w:tc>
          <w:tcPr>
            <w:tcW w:w="7054" w:type="dxa"/>
            <w:vAlign w:val="center"/>
          </w:tcPr>
          <w:p w14:paraId="60351EDB"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mať vysporiadané majetkovo-právne vzťahy</w:t>
            </w:r>
          </w:p>
        </w:tc>
        <w:tc>
          <w:tcPr>
            <w:tcW w:w="7405" w:type="dxa"/>
            <w:vAlign w:val="center"/>
          </w:tcPr>
          <w:p w14:paraId="70EDA04E" w14:textId="3F94A1A3"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ins w:id="115" w:author="Autor">
              <w:r w:rsidR="00B30BB2">
                <w:rPr>
                  <w:rFonts w:ascii="Arial Narrow" w:hAnsi="Arial Narrow"/>
                  <w:sz w:val="18"/>
                  <w:szCs w:val="18"/>
                </w:rPr>
                <w:t>9</w:t>
              </w:r>
            </w:ins>
            <w:del w:id="116" w:author="Autor">
              <w:r w:rsidRPr="00FD4AAE" w:rsidDel="00B30BB2">
                <w:rPr>
                  <w:rFonts w:ascii="Arial Narrow" w:hAnsi="Arial Narrow"/>
                  <w:sz w:val="18"/>
                  <w:szCs w:val="18"/>
                </w:rPr>
                <w:delText>10</w:delText>
              </w:r>
            </w:del>
            <w:r w:rsidRPr="00FD4AAE">
              <w:rPr>
                <w:rFonts w:ascii="Arial Narrow" w:hAnsi="Arial Narrow"/>
                <w:sz w:val="18"/>
                <w:szCs w:val="18"/>
              </w:rPr>
              <w:t xml:space="preserve"> ŽoNFP – Doklady preukazujúce vysporiadanie majetkovo-právnych vzťahov </w:t>
            </w:r>
          </w:p>
          <w:p w14:paraId="672BCDFD" w14:textId="42B50D9C" w:rsidR="00A14447" w:rsidRPr="00FD4AAE" w:rsidRDefault="00A14447" w:rsidP="00A045D8">
            <w:pPr>
              <w:pStyle w:val="Odsekzoznamu"/>
              <w:autoSpaceDE w:val="0"/>
              <w:autoSpaceDN w:val="0"/>
              <w:ind w:left="68"/>
              <w:jc w:val="left"/>
              <w:rPr>
                <w:rFonts w:ascii="Arial Narrow" w:hAnsi="Arial Narrow"/>
                <w:sz w:val="18"/>
                <w:szCs w:val="18"/>
              </w:rPr>
            </w:pPr>
            <w:r w:rsidRPr="00FD4AAE">
              <w:rPr>
                <w:rFonts w:ascii="Arial Narrow" w:hAnsi="Arial Narrow"/>
                <w:sz w:val="18"/>
                <w:szCs w:val="18"/>
              </w:rPr>
              <w:t>V prípade, ak ide o vybudovanie nového stavebného objektu nepredkladá žiadateľ žiadnu prílohu a podmienka sa overí podľa dokladu stavebného úradu, ktorý žiadateľ predkladá v rámci podmienky poskytnutia príspevku č. 1</w:t>
            </w:r>
            <w:r w:rsidR="004F62B6">
              <w:rPr>
                <w:rFonts w:ascii="Arial Narrow" w:hAnsi="Arial Narrow"/>
                <w:sz w:val="18"/>
                <w:szCs w:val="18"/>
              </w:rPr>
              <w:t>4</w:t>
            </w:r>
          </w:p>
        </w:tc>
      </w:tr>
      <w:tr w:rsidR="00A14447" w:rsidRPr="00385B43" w14:paraId="6430CB04" w14:textId="77777777" w:rsidTr="00A045D8">
        <w:trPr>
          <w:trHeight w:val="130"/>
        </w:trPr>
        <w:tc>
          <w:tcPr>
            <w:tcW w:w="7054" w:type="dxa"/>
            <w:vAlign w:val="center"/>
          </w:tcPr>
          <w:p w14:paraId="53CFFAD0"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Maximálna a minimálna výška príspevku</w:t>
            </w:r>
          </w:p>
        </w:tc>
        <w:tc>
          <w:tcPr>
            <w:tcW w:w="7405" w:type="dxa"/>
            <w:vAlign w:val="center"/>
          </w:tcPr>
          <w:p w14:paraId="6CD5E14A" w14:textId="77777777" w:rsidR="00A14447" w:rsidRPr="00FD4AAE" w:rsidRDefault="00A14447" w:rsidP="00A045D8">
            <w:pPr>
              <w:pStyle w:val="Odsekzoznamu"/>
              <w:autoSpaceDE w:val="0"/>
              <w:autoSpaceDN w:val="0"/>
              <w:ind w:left="37"/>
              <w:rPr>
                <w:rFonts w:ascii="Arial Narrow" w:hAnsi="Arial Narrow"/>
                <w:sz w:val="18"/>
                <w:szCs w:val="18"/>
              </w:rPr>
            </w:pPr>
            <w:r w:rsidRPr="00FD4AAE">
              <w:rPr>
                <w:rFonts w:ascii="Arial Narrow" w:hAnsi="Arial Narrow"/>
                <w:sz w:val="18"/>
                <w:szCs w:val="18"/>
              </w:rPr>
              <w:t>Bez osobitnej prílohy</w:t>
            </w:r>
          </w:p>
        </w:tc>
      </w:tr>
      <w:tr w:rsidR="00A14447" w:rsidRPr="00385B43" w:rsidDel="006A6BE5" w14:paraId="146F7B48" w14:textId="52045D2F" w:rsidTr="00A045D8">
        <w:trPr>
          <w:trHeight w:val="130"/>
          <w:del w:id="117" w:author="Autor"/>
        </w:trPr>
        <w:tc>
          <w:tcPr>
            <w:tcW w:w="7054" w:type="dxa"/>
            <w:vAlign w:val="center"/>
          </w:tcPr>
          <w:p w14:paraId="3EE95176" w14:textId="2529D9ED" w:rsidR="00A14447" w:rsidRPr="00FD4AAE" w:rsidDel="006A6BE5" w:rsidRDefault="00A14447" w:rsidP="00A045D8">
            <w:pPr>
              <w:pStyle w:val="Odsekzoznamu"/>
              <w:numPr>
                <w:ilvl w:val="0"/>
                <w:numId w:val="8"/>
              </w:numPr>
              <w:autoSpaceDE w:val="0"/>
              <w:autoSpaceDN w:val="0"/>
              <w:ind w:left="426"/>
              <w:rPr>
                <w:del w:id="118" w:author="Autor"/>
                <w:rFonts w:ascii="Arial Narrow" w:hAnsi="Arial Narrow"/>
                <w:sz w:val="18"/>
                <w:szCs w:val="18"/>
              </w:rPr>
            </w:pPr>
            <w:del w:id="119" w:author="Autor">
              <w:r w:rsidRPr="00FD4AAE" w:rsidDel="006A6BE5">
                <w:rPr>
                  <w:rFonts w:ascii="Arial Narrow" w:hAnsi="Arial Narrow"/>
                  <w:sz w:val="18"/>
                  <w:szCs w:val="18"/>
                </w:rPr>
                <w:delText>Časová oprávnenosť realizácie projektu</w:delText>
              </w:r>
            </w:del>
          </w:p>
        </w:tc>
        <w:tc>
          <w:tcPr>
            <w:tcW w:w="7405" w:type="dxa"/>
            <w:vAlign w:val="center"/>
          </w:tcPr>
          <w:p w14:paraId="17E7031F" w14:textId="1DE414F2" w:rsidR="00A14447" w:rsidRPr="00FD4AAE" w:rsidDel="006A6BE5" w:rsidRDefault="00A14447" w:rsidP="00A045D8">
            <w:pPr>
              <w:pStyle w:val="Odsekzoznamu"/>
              <w:tabs>
                <w:tab w:val="left" w:pos="1593"/>
              </w:tabs>
              <w:autoSpaceDE w:val="0"/>
              <w:autoSpaceDN w:val="0"/>
              <w:ind w:left="1593" w:hanging="1527"/>
              <w:jc w:val="left"/>
              <w:rPr>
                <w:del w:id="120" w:author="Autor"/>
                <w:rFonts w:ascii="Arial Narrow" w:hAnsi="Arial Narrow"/>
                <w:sz w:val="18"/>
                <w:szCs w:val="18"/>
              </w:rPr>
            </w:pPr>
            <w:del w:id="121" w:author="Autor">
              <w:r w:rsidRPr="00FD4AAE" w:rsidDel="006A6BE5">
                <w:rPr>
                  <w:rFonts w:ascii="Arial Narrow" w:hAnsi="Arial Narrow"/>
                  <w:sz w:val="18"/>
                  <w:szCs w:val="18"/>
                </w:rPr>
                <w:delText>Bez osobitnej prílohy</w:delText>
              </w:r>
            </w:del>
          </w:p>
        </w:tc>
      </w:tr>
      <w:tr w:rsidR="00A14447" w:rsidRPr="00385B43" w:rsidDel="006A6BE5" w14:paraId="3C555185" w14:textId="7F009ABE" w:rsidTr="00A045D8">
        <w:trPr>
          <w:trHeight w:val="122"/>
          <w:del w:id="122" w:author="Autor"/>
        </w:trPr>
        <w:tc>
          <w:tcPr>
            <w:tcW w:w="7054" w:type="dxa"/>
            <w:vAlign w:val="center"/>
          </w:tcPr>
          <w:p w14:paraId="13D9236B" w14:textId="64A88F14" w:rsidR="00A14447" w:rsidRPr="00FD4AAE" w:rsidDel="006A6BE5" w:rsidRDefault="00A14447" w:rsidP="00A045D8">
            <w:pPr>
              <w:pStyle w:val="Odsekzoznamu"/>
              <w:numPr>
                <w:ilvl w:val="0"/>
                <w:numId w:val="8"/>
              </w:numPr>
              <w:autoSpaceDE w:val="0"/>
              <w:autoSpaceDN w:val="0"/>
              <w:ind w:left="426"/>
              <w:rPr>
                <w:del w:id="123" w:author="Autor"/>
                <w:rFonts w:ascii="Arial Narrow" w:hAnsi="Arial Narrow"/>
                <w:sz w:val="18"/>
                <w:szCs w:val="18"/>
              </w:rPr>
            </w:pPr>
            <w:del w:id="124" w:author="Autor">
              <w:r w:rsidRPr="00FD4AAE" w:rsidDel="006A6BE5">
                <w:rPr>
                  <w:rFonts w:ascii="Arial Narrow" w:hAnsi="Arial Narrow"/>
                  <w:sz w:val="18"/>
                  <w:szCs w:val="18"/>
                </w:rPr>
                <w:delText>Podmienky poskytnutia príspevku z hľadiska definovania merateľných ukazovateľov projektu</w:delText>
              </w:r>
            </w:del>
          </w:p>
        </w:tc>
        <w:tc>
          <w:tcPr>
            <w:tcW w:w="7405" w:type="dxa"/>
            <w:vAlign w:val="center"/>
          </w:tcPr>
          <w:p w14:paraId="0C30846F" w14:textId="35043F63" w:rsidR="00A14447" w:rsidRPr="00FD4AAE" w:rsidDel="006A6BE5" w:rsidRDefault="00A14447" w:rsidP="00A045D8">
            <w:pPr>
              <w:pStyle w:val="Odsekzoznamu"/>
              <w:tabs>
                <w:tab w:val="left" w:pos="1593"/>
              </w:tabs>
              <w:autoSpaceDE w:val="0"/>
              <w:autoSpaceDN w:val="0"/>
              <w:ind w:left="1593" w:hanging="1527"/>
              <w:jc w:val="left"/>
              <w:rPr>
                <w:del w:id="125" w:author="Autor"/>
                <w:rFonts w:ascii="Arial Narrow" w:hAnsi="Arial Narrow"/>
                <w:sz w:val="18"/>
                <w:szCs w:val="18"/>
              </w:rPr>
            </w:pPr>
            <w:del w:id="126" w:author="Autor">
              <w:r w:rsidRPr="00FD4AAE" w:rsidDel="006A6BE5">
                <w:rPr>
                  <w:rFonts w:ascii="Arial Narrow" w:hAnsi="Arial Narrow"/>
                  <w:sz w:val="18"/>
                  <w:szCs w:val="18"/>
                </w:rPr>
                <w:delText>Bez osobitnej prílohy</w:delText>
              </w:r>
            </w:del>
          </w:p>
        </w:tc>
      </w:tr>
      <w:tr w:rsidR="00A14447" w:rsidRPr="00385B43" w:rsidDel="005A15E5" w14:paraId="692B197D" w14:textId="06ED24E6" w:rsidTr="00A045D8">
        <w:trPr>
          <w:trHeight w:val="122"/>
          <w:del w:id="127" w:author="Autor"/>
        </w:trPr>
        <w:tc>
          <w:tcPr>
            <w:tcW w:w="7054" w:type="dxa"/>
            <w:vAlign w:val="center"/>
          </w:tcPr>
          <w:p w14:paraId="302521D3" w14:textId="1411372D" w:rsidR="00A14447" w:rsidRPr="00FD4AAE" w:rsidDel="005A15E5" w:rsidRDefault="00A14447" w:rsidP="00A045D8">
            <w:pPr>
              <w:pStyle w:val="Odsekzoznamu"/>
              <w:numPr>
                <w:ilvl w:val="0"/>
                <w:numId w:val="8"/>
              </w:numPr>
              <w:autoSpaceDE w:val="0"/>
              <w:autoSpaceDN w:val="0"/>
              <w:ind w:left="426"/>
              <w:rPr>
                <w:del w:id="128" w:author="Autor"/>
                <w:rFonts w:ascii="Arial Narrow" w:hAnsi="Arial Narrow"/>
                <w:sz w:val="18"/>
                <w:szCs w:val="18"/>
              </w:rPr>
            </w:pPr>
            <w:del w:id="129" w:author="Autor">
              <w:r w:rsidRPr="00FD4AAE" w:rsidDel="005A15E5">
                <w:rPr>
                  <w:rFonts w:ascii="Arial Narrow" w:hAnsi="Arial Narrow"/>
                  <w:sz w:val="18"/>
                  <w:szCs w:val="18"/>
                </w:rPr>
                <w:delText>Súlad s požiadavkami v oblasti dopadu projektu na územia sústavy NATURA 2000</w:delText>
              </w:r>
            </w:del>
          </w:p>
        </w:tc>
        <w:tc>
          <w:tcPr>
            <w:tcW w:w="7405" w:type="dxa"/>
            <w:vAlign w:val="center"/>
          </w:tcPr>
          <w:p w14:paraId="1B8F7292" w14:textId="5712CA71" w:rsidR="00A14447" w:rsidRPr="00FD4AAE" w:rsidDel="005A15E5" w:rsidRDefault="00A14447" w:rsidP="00A045D8">
            <w:pPr>
              <w:pStyle w:val="Odsekzoznamu"/>
              <w:autoSpaceDE w:val="0"/>
              <w:autoSpaceDN w:val="0"/>
              <w:ind w:left="1478" w:hanging="1412"/>
              <w:jc w:val="left"/>
              <w:rPr>
                <w:del w:id="130" w:author="Autor"/>
                <w:rFonts w:ascii="Arial Narrow" w:hAnsi="Arial Narrow"/>
                <w:sz w:val="18"/>
                <w:szCs w:val="18"/>
              </w:rPr>
            </w:pPr>
            <w:del w:id="131" w:author="Autor">
              <w:r w:rsidRPr="00FD4AAE" w:rsidDel="005A15E5">
                <w:rPr>
                  <w:rFonts w:ascii="Arial Narrow" w:hAnsi="Arial Narrow"/>
                  <w:sz w:val="18"/>
                  <w:szCs w:val="18"/>
                </w:rPr>
                <w:delText xml:space="preserve">Príloha č. 11 ŽoPr – </w:delText>
              </w:r>
              <w:r w:rsidRPr="00FD4AAE" w:rsidDel="005A15E5">
                <w:rPr>
                  <w:rFonts w:ascii="Arial Narrow" w:hAnsi="Arial Narrow"/>
                  <w:sz w:val="18"/>
                  <w:szCs w:val="18"/>
                </w:rPr>
                <w:tab/>
                <w:delText>Doklady preukazujúce súlad s požiadavkami v oblasti dopadu projektu na územia sústavy NATURA 2000</w:delText>
              </w:r>
            </w:del>
          </w:p>
        </w:tc>
      </w:tr>
      <w:tr w:rsidR="00A14447" w:rsidRPr="00385B43" w:rsidDel="005A15E5" w14:paraId="14F81D2D" w14:textId="0DCD6C28" w:rsidTr="00A045D8">
        <w:trPr>
          <w:trHeight w:val="122"/>
          <w:del w:id="132" w:author="Autor"/>
        </w:trPr>
        <w:tc>
          <w:tcPr>
            <w:tcW w:w="7054" w:type="dxa"/>
            <w:vAlign w:val="center"/>
          </w:tcPr>
          <w:p w14:paraId="357DB112" w14:textId="446421D5" w:rsidR="00A14447" w:rsidRPr="00FD4AAE" w:rsidDel="005A15E5" w:rsidRDefault="00A14447" w:rsidP="00A045D8">
            <w:pPr>
              <w:pStyle w:val="Odsekzoznamu"/>
              <w:numPr>
                <w:ilvl w:val="0"/>
                <w:numId w:val="8"/>
              </w:numPr>
              <w:autoSpaceDE w:val="0"/>
              <w:autoSpaceDN w:val="0"/>
              <w:ind w:left="426"/>
              <w:rPr>
                <w:del w:id="133" w:author="Autor"/>
                <w:rFonts w:ascii="Arial Narrow" w:hAnsi="Arial Narrow"/>
                <w:sz w:val="18"/>
                <w:szCs w:val="18"/>
              </w:rPr>
            </w:pPr>
            <w:del w:id="134" w:author="Autor">
              <w:r w:rsidRPr="00FD4AAE" w:rsidDel="005A15E5">
                <w:rPr>
                  <w:rFonts w:ascii="Arial Narrow" w:hAnsi="Arial Narrow"/>
                  <w:sz w:val="18"/>
                  <w:szCs w:val="18"/>
                </w:rPr>
                <w:delText>Súlad s požiadavkami v oblasti posudzovania vplyvov na životné prostredie</w:delText>
              </w:r>
            </w:del>
          </w:p>
        </w:tc>
        <w:tc>
          <w:tcPr>
            <w:tcW w:w="7405" w:type="dxa"/>
            <w:vAlign w:val="center"/>
          </w:tcPr>
          <w:p w14:paraId="31FEBF28" w14:textId="5D6F3191" w:rsidR="00A14447" w:rsidRPr="00FD4AAE" w:rsidDel="005A15E5" w:rsidRDefault="00A14447" w:rsidP="00A045D8">
            <w:pPr>
              <w:pStyle w:val="Odsekzoznamu"/>
              <w:autoSpaceDE w:val="0"/>
              <w:autoSpaceDN w:val="0"/>
              <w:ind w:left="1478" w:hanging="1412"/>
              <w:jc w:val="left"/>
              <w:rPr>
                <w:del w:id="135" w:author="Autor"/>
                <w:rFonts w:ascii="Arial Narrow" w:hAnsi="Arial Narrow"/>
                <w:sz w:val="18"/>
                <w:szCs w:val="18"/>
              </w:rPr>
            </w:pPr>
            <w:del w:id="136" w:author="Autor">
              <w:r w:rsidRPr="00FD4AAE" w:rsidDel="005A15E5">
                <w:rPr>
                  <w:rFonts w:ascii="Arial Narrow" w:hAnsi="Arial Narrow"/>
                  <w:sz w:val="18"/>
                  <w:szCs w:val="18"/>
                </w:rPr>
                <w:delText xml:space="preserve">Príloha č. 12 ŽoPr – </w:delText>
              </w:r>
              <w:r w:rsidRPr="00FD4AAE" w:rsidDel="005A15E5">
                <w:rPr>
                  <w:rFonts w:ascii="Arial Narrow" w:hAnsi="Arial Narrow"/>
                  <w:sz w:val="18"/>
                  <w:szCs w:val="18"/>
                </w:rPr>
                <w:tab/>
                <w:delText>Doklady preukazujúce plnenie požiadaviek v oblasti posudzovania vplyvov na životné prostredie</w:delText>
              </w:r>
            </w:del>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635245B1" w14:textId="77777777" w:rsidR="00A14447" w:rsidRPr="00385B43" w:rsidRDefault="00A14447" w:rsidP="00A14447">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Ja, dolupodpísaný ako štatutárny orgán žiadateľa čestne vyhlasujem, že</w:t>
            </w:r>
            <w:r w:rsidRPr="00385B43">
              <w:rPr>
                <w:rFonts w:ascii="Arial Narrow" w:hAnsi="Arial Narrow" w:cs="Times New Roman"/>
                <w:szCs w:val="24"/>
              </w:rPr>
              <w:t>:</w:t>
            </w:r>
          </w:p>
          <w:p w14:paraId="66488C43" w14:textId="3461D3A5"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37" w:author="Autor">
              <w:r w:rsidRPr="00385B43" w:rsidDel="00635DEB">
                <w:rPr>
                  <w:rFonts w:ascii="Arial Narrow" w:hAnsi="Arial Narrow" w:cs="Times New Roman"/>
                  <w:color w:val="000000"/>
                  <w:szCs w:val="24"/>
                </w:rPr>
                <w:delText xml:space="preserve"> </w:delText>
              </w:r>
            </w:del>
            <w:ins w:id="138" w:author="Autor">
              <w:r w:rsidR="00635DEB">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del w:id="139" w:author="Autor">
              <w:r w:rsidRPr="00385B43" w:rsidDel="00635DEB">
                <w:rPr>
                  <w:rFonts w:ascii="Arial Narrow" w:hAnsi="Arial Narrow" w:cs="Times New Roman"/>
                  <w:color w:val="000000"/>
                  <w:szCs w:val="24"/>
                </w:rPr>
                <w:delText>o</w:delText>
              </w:r>
            </w:del>
            <w:r w:rsidRPr="00385B43">
              <w:rPr>
                <w:rFonts w:ascii="Arial Narrow" w:hAnsi="Arial Narrow" w:cs="Times New Roman"/>
                <w:color w:val="000000"/>
                <w:szCs w:val="24"/>
              </w:rPr>
              <w:t>k</w:t>
            </w:r>
            <w:ins w:id="140" w:author="Autor">
              <w:r w:rsidR="00635DEB">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 správne,</w:t>
            </w:r>
          </w:p>
          <w:p w14:paraId="0839D4F0"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2DAAB290" w14:textId="58B8C5FB"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41" w:author="Autor">
              <w:r w:rsidR="00635DEB">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42" w:author="Autor">
              <w:r w:rsidRPr="00385B43" w:rsidDel="00635DEB">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6B4B27CA" w14:textId="77777777" w:rsidR="00F640B3" w:rsidRDefault="00F640B3" w:rsidP="00F640B3">
            <w:pPr>
              <w:pStyle w:val="Odsekzoznamu"/>
              <w:numPr>
                <w:ilvl w:val="0"/>
                <w:numId w:val="15"/>
              </w:numPr>
              <w:autoSpaceDE w:val="0"/>
              <w:autoSpaceDN w:val="0"/>
              <w:adjustRightInd w:val="0"/>
              <w:spacing w:before="120" w:after="120" w:line="240" w:lineRule="auto"/>
              <w:ind w:left="426" w:right="111"/>
              <w:rPr>
                <w:ins w:id="143" w:author="Autor"/>
                <w:rFonts w:ascii="Arial Narrow" w:hAnsi="Arial Narrow" w:cs="Times New Roman"/>
                <w:color w:val="000000"/>
                <w:szCs w:val="24"/>
              </w:rPr>
            </w:pPr>
            <w:ins w:id="144" w:author="Auto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ins>
          </w:p>
          <w:p w14:paraId="3D425BAE" w14:textId="77777777" w:rsidR="00F640B3" w:rsidRPr="00621A68" w:rsidRDefault="00F640B3" w:rsidP="00F640B3">
            <w:pPr>
              <w:pStyle w:val="Odsekzoznamu"/>
              <w:numPr>
                <w:ilvl w:val="0"/>
                <w:numId w:val="15"/>
              </w:numPr>
              <w:autoSpaceDE w:val="0"/>
              <w:autoSpaceDN w:val="0"/>
              <w:adjustRightInd w:val="0"/>
              <w:spacing w:before="120" w:after="120" w:line="240" w:lineRule="auto"/>
              <w:ind w:left="397" w:right="111"/>
              <w:rPr>
                <w:ins w:id="145" w:author="Autor"/>
                <w:rFonts w:ascii="Arial Narrow" w:hAnsi="Arial Narrow" w:cs="Times New Roman"/>
                <w:color w:val="000000"/>
                <w:szCs w:val="24"/>
              </w:rPr>
            </w:pPr>
            <w:ins w:id="146"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29.12.2023.</w:t>
              </w:r>
            </w:ins>
          </w:p>
          <w:p w14:paraId="0890FAB5" w14:textId="5A863FD1" w:rsidR="00A14447" w:rsidRPr="00385B43" w:rsidDel="00F640B3" w:rsidRDefault="00A14447" w:rsidP="00A14447">
            <w:pPr>
              <w:pStyle w:val="Odsekzoznamu"/>
              <w:numPr>
                <w:ilvl w:val="0"/>
                <w:numId w:val="15"/>
              </w:numPr>
              <w:autoSpaceDE w:val="0"/>
              <w:autoSpaceDN w:val="0"/>
              <w:adjustRightInd w:val="0"/>
              <w:spacing w:before="120" w:after="120" w:line="240" w:lineRule="auto"/>
              <w:ind w:left="426" w:right="111"/>
              <w:rPr>
                <w:del w:id="147" w:author="Autor"/>
                <w:rFonts w:ascii="Arial Narrow" w:hAnsi="Arial Narrow" w:cs="Times New Roman"/>
                <w:color w:val="000000"/>
                <w:szCs w:val="24"/>
              </w:rPr>
            </w:pPr>
            <w:del w:id="148" w:author="Autor">
              <w:r w:rsidRPr="00385B43" w:rsidDel="00F640B3">
                <w:rPr>
                  <w:rFonts w:ascii="Arial Narrow" w:hAnsi="Arial Narrow" w:cs="Times New Roman"/>
                  <w:color w:val="000000"/>
                  <w:szCs w:val="24"/>
                </w:rPr>
                <w:delText>nezačnem s prácami na projekte pred nadobudnutím účinnosti zmluvy o príspevku,</w:delText>
              </w:r>
            </w:del>
          </w:p>
          <w:p w14:paraId="3CEEB4AA"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2C95BF77" w14:textId="25D03D55" w:rsidR="00A14447" w:rsidRPr="00385B43" w:rsidDel="00D178A1" w:rsidRDefault="00A14447" w:rsidP="00A14447">
            <w:pPr>
              <w:pStyle w:val="Odsekzoznamu"/>
              <w:numPr>
                <w:ilvl w:val="0"/>
                <w:numId w:val="15"/>
              </w:numPr>
              <w:autoSpaceDE w:val="0"/>
              <w:autoSpaceDN w:val="0"/>
              <w:adjustRightInd w:val="0"/>
              <w:spacing w:before="120" w:after="120" w:line="240" w:lineRule="auto"/>
              <w:ind w:left="426" w:right="111"/>
              <w:rPr>
                <w:del w:id="149" w:author="Autor"/>
                <w:rFonts w:ascii="Arial Narrow" w:hAnsi="Arial Narrow" w:cs="Times New Roman"/>
                <w:color w:val="000000"/>
                <w:szCs w:val="24"/>
              </w:rPr>
            </w:pPr>
            <w:del w:id="150" w:author="Autor">
              <w:r w:rsidRPr="00385B43" w:rsidDel="00D178A1">
                <w:rPr>
                  <w:rFonts w:ascii="Arial Narrow" w:hAnsi="Arial Narrow" w:cs="Times New Roman"/>
                  <w:color w:val="000000"/>
                  <w:szCs w:val="24"/>
                </w:rPr>
                <w:delText>ukončím práce na projekte do 9 mesiacov od nadobudnutia účinnosti zmluvy o príspevku,</w:delText>
              </w:r>
            </w:del>
          </w:p>
          <w:p w14:paraId="07DF0CAE"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51" w:name="_Ref500347763"/>
            <w:r w:rsidRPr="00385B43">
              <w:rPr>
                <w:rStyle w:val="Odkaznapoznmkupodiarou"/>
                <w:rFonts w:ascii="Arial Narrow" w:hAnsi="Arial Narrow" w:cs="Times New Roman"/>
                <w:color w:val="000000"/>
                <w:szCs w:val="24"/>
              </w:rPr>
              <w:footnoteReference w:id="2"/>
            </w:r>
            <w:bookmarkEnd w:id="151"/>
            <w:r w:rsidRPr="00385B43">
              <w:rPr>
                <w:rFonts w:ascii="Arial Narrow" w:hAnsi="Arial Narrow" w:cs="Times New Roman"/>
                <w:color w:val="000000"/>
                <w:szCs w:val="24"/>
              </w:rPr>
              <w:t xml:space="preserve"> sú zverejnené na webovom sídle: ............... </w:t>
            </w:r>
            <w:r>
              <w:rPr>
                <w:rFonts w:ascii="Arial Narrow" w:hAnsi="Arial Narrow" w:cs="Times New Roman"/>
                <w:color w:val="000000"/>
                <w:szCs w:val="24"/>
              </w:rPr>
              <w:t>,</w:t>
            </w:r>
          </w:p>
          <w:p w14:paraId="12F61787"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52" w:name="_Ref500347672"/>
            <w:r w:rsidRPr="00385B43">
              <w:rPr>
                <w:rFonts w:ascii="Arial Narrow" w:hAnsi="Arial Narrow" w:cs="Times New Roman"/>
                <w:color w:val="000000"/>
                <w:szCs w:val="24"/>
              </w:rPr>
              <w:t xml:space="preserve"> obce</w:t>
            </w:r>
            <w:r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52"/>
            <w:r w:rsidRPr="00385B43">
              <w:rPr>
                <w:rFonts w:ascii="Arial Narrow" w:hAnsi="Arial Narrow" w:cs="Times New Roman"/>
                <w:color w:val="000000"/>
                <w:szCs w:val="24"/>
                <w:vertAlign w:val="superscript"/>
              </w:rPr>
              <w:t xml:space="preserve"> </w:t>
            </w:r>
            <w:r w:rsidRPr="00385B43">
              <w:rPr>
                <w:rFonts w:ascii="Arial Narrow" w:hAnsi="Arial Narrow" w:cs="Times New Roman"/>
                <w:color w:val="000000"/>
                <w:szCs w:val="24"/>
              </w:rPr>
              <w:t xml:space="preserve">sú zverejnené na webovom sídle: ............... </w:t>
            </w:r>
            <w:r>
              <w:rPr>
                <w:rFonts w:ascii="Arial Narrow" w:hAnsi="Arial Narrow" w:cs="Times New Roman"/>
                <w:color w:val="000000"/>
                <w:szCs w:val="24"/>
              </w:rPr>
              <w:t>,</w:t>
            </w:r>
          </w:p>
          <w:p w14:paraId="05F13EE2" w14:textId="77777777" w:rsidR="00A14447"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 je obec povinná mať územný plán obce</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w:t>
            </w:r>
          </w:p>
          <w:p w14:paraId="1306175B" w14:textId="4BC299D1"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FF6905">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Pr>
                <w:rFonts w:ascii="Arial Narrow" w:hAnsi="Arial Narrow" w:cs="Times New Roman"/>
                <w:color w:val="000000"/>
                <w:szCs w:val="24"/>
              </w:rPr>
              <w:t>posúdená príslušným stavebným úradom (ak relevantné)</w:t>
            </w:r>
            <w:r>
              <w:rPr>
                <w:rStyle w:val="Odkaznapoznmkupodiarou"/>
                <w:rFonts w:ascii="Arial Narrow" w:hAnsi="Arial Narrow" w:cs="Times New Roman"/>
                <w:color w:val="000000"/>
                <w:szCs w:val="24"/>
              </w:rPr>
              <w:footnoteReference w:id="5"/>
            </w:r>
            <w:r>
              <w:rPr>
                <w:rFonts w:ascii="Arial Narrow" w:hAnsi="Arial Narrow" w:cs="Times New Roman"/>
                <w:color w:val="000000"/>
                <w:szCs w:val="24"/>
              </w:rPr>
              <w:t>,</w:t>
            </w:r>
          </w:p>
          <w:p w14:paraId="6BBABAD3"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 príspevok z verejných zdrojov a ani mi na tieto výdavky v minulosti nebol poskytnutý príspevok z verejných prostriedkov,</w:t>
            </w:r>
          </w:p>
          <w:p w14:paraId="759E1667"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spĺňam všetky podmienky poskytnutia príspevku uvedené v príslušnej výzve,</w:t>
            </w:r>
          </w:p>
          <w:p w14:paraId="4CCE6108"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skutočnosti, že na príspevok nie je právny nárok,</w:t>
            </w:r>
          </w:p>
          <w:p w14:paraId="246D543D" w14:textId="60F0C56C"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53" w:author="Autor">
              <w:r w:rsidR="00D178A1">
                <w:rPr>
                  <w:rFonts w:ascii="Arial Narrow" w:hAnsi="Arial Narrow" w:cs="Times New Roman"/>
                  <w:color w:val="000000"/>
                  <w:szCs w:val="24"/>
                </w:rPr>
                <w:t xml:space="preserve">schvaľovania </w:t>
              </w:r>
            </w:ins>
            <w:del w:id="154" w:author="Autor">
              <w:r w:rsidRPr="00385B43" w:rsidDel="00D178A1">
                <w:rPr>
                  <w:rFonts w:ascii="Arial Narrow" w:hAnsi="Arial Narrow" w:cs="Times New Roman"/>
                  <w:color w:val="000000"/>
                  <w:szCs w:val="24"/>
                </w:rPr>
                <w:delText>konania</w:delText>
              </w:r>
            </w:del>
            <w:r w:rsidRPr="00385B43">
              <w:rPr>
                <w:rFonts w:ascii="Arial Narrow" w:hAnsi="Arial Narrow" w:cs="Times New Roman"/>
                <w:color w:val="000000"/>
                <w:szCs w:val="24"/>
              </w:rPr>
              <w:t xml:space="preserve"> o žiadosti o</w:t>
            </w:r>
            <w:del w:id="155" w:author="Autor">
              <w:r w:rsidRPr="00385B43" w:rsidDel="00D178A1">
                <w:rPr>
                  <w:rFonts w:ascii="Arial Narrow" w:hAnsi="Arial Narrow" w:cs="Times New Roman"/>
                  <w:color w:val="000000"/>
                  <w:szCs w:val="24"/>
                </w:rPr>
                <w:delText> </w:delText>
              </w:r>
            </w:del>
            <w:ins w:id="156" w:author="Autor">
              <w:r w:rsidR="00D178A1">
                <w:rPr>
                  <w:rFonts w:ascii="Arial Narrow" w:hAnsi="Arial Narrow" w:cs="Times New Roman"/>
                  <w:color w:val="000000"/>
                  <w:szCs w:val="24"/>
                </w:rPr>
                <w:t xml:space="preserve"> poskytnutie príspevku </w:t>
              </w:r>
            </w:ins>
            <w:del w:id="157" w:author="Autor">
              <w:r w:rsidRPr="00385B43" w:rsidDel="00D178A1">
                <w:rPr>
                  <w:rFonts w:ascii="Arial Narrow" w:hAnsi="Arial Narrow" w:cs="Times New Roman"/>
                  <w:color w:val="000000"/>
                  <w:szCs w:val="24"/>
                </w:rPr>
                <w:delText xml:space="preserve">NFP </w:delText>
              </w:r>
            </w:del>
            <w:r w:rsidRPr="00385B43">
              <w:rPr>
                <w:rFonts w:ascii="Arial Narrow" w:hAnsi="Arial Narrow" w:cs="Times New Roman"/>
                <w:color w:val="000000"/>
                <w:szCs w:val="24"/>
              </w:rPr>
              <w:t>a/alebo implementácie projektu (napr. možnosť mimoriadneho ukončenia zmluvného vzťahu, vznik neoprávnených výdavkov),</w:t>
            </w:r>
          </w:p>
          <w:p w14:paraId="114563F5"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 ťažkostiach,</w:t>
            </w:r>
          </w:p>
          <w:p w14:paraId="56D78CBC" w14:textId="77777777" w:rsidR="00D178A1" w:rsidRPr="00777DE8" w:rsidRDefault="00D178A1" w:rsidP="00D178A1">
            <w:pPr>
              <w:pStyle w:val="Odsekzoznamu"/>
              <w:numPr>
                <w:ilvl w:val="0"/>
                <w:numId w:val="15"/>
              </w:numPr>
              <w:autoSpaceDE w:val="0"/>
              <w:autoSpaceDN w:val="0"/>
              <w:adjustRightInd w:val="0"/>
              <w:spacing w:before="120" w:after="120" w:line="240" w:lineRule="auto"/>
              <w:ind w:left="426" w:right="111"/>
              <w:rPr>
                <w:ins w:id="158" w:author="Autor"/>
                <w:rFonts w:ascii="Arial Narrow" w:hAnsi="Arial Narrow" w:cs="Times New Roman"/>
                <w:color w:val="000000"/>
                <w:szCs w:val="24"/>
              </w:rPr>
            </w:pPr>
            <w:ins w:id="159" w:author="Autor">
              <w:r>
                <w:rPr>
                  <w:rFonts w:ascii="Arial Narrow" w:hAnsi="Arial Narrow" w:cs="Times New Roman"/>
                  <w:color w:val="000000"/>
                  <w:szCs w:val="24"/>
                </w:rPr>
                <w:t xml:space="preserve">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w:t>
              </w:r>
              <w:r>
                <w:rPr>
                  <w:rFonts w:ascii="Arial Narrow" w:hAnsi="Arial Narrow" w:cs="Times New Roman"/>
                  <w:color w:val="000000"/>
                  <w:szCs w:val="24"/>
                </w:rPr>
                <w:lastRenderedPageBreak/>
                <w:t>základe Zmluvy o fungovaní EÚ znamená porušenie pravidiel týkajúcich sa štátnej pomociúčtovná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Pr="00777DE8">
                <w:rPr>
                  <w:rFonts w:ascii="Arial Narrow" w:hAnsi="Arial Narrow" w:cs="Times New Roman"/>
                  <w:color w:val="000000"/>
                  <w:szCs w:val="24"/>
                </w:rPr>
                <w:t>.</w:t>
              </w:r>
            </w:ins>
          </w:p>
          <w:p w14:paraId="2E185F88" w14:textId="6946A93E" w:rsidR="00A14447" w:rsidRPr="00777DE8" w:rsidDel="00D178A1" w:rsidRDefault="00A14447" w:rsidP="00A14447">
            <w:pPr>
              <w:pStyle w:val="Odsekzoznamu"/>
              <w:numPr>
                <w:ilvl w:val="0"/>
                <w:numId w:val="15"/>
              </w:numPr>
              <w:autoSpaceDE w:val="0"/>
              <w:autoSpaceDN w:val="0"/>
              <w:adjustRightInd w:val="0"/>
              <w:spacing w:before="120" w:after="120" w:line="240" w:lineRule="auto"/>
              <w:ind w:left="426" w:right="111"/>
              <w:rPr>
                <w:del w:id="162" w:author="Autor"/>
                <w:rFonts w:ascii="Arial Narrow" w:hAnsi="Arial Narrow" w:cs="Times New Roman"/>
                <w:color w:val="000000"/>
                <w:szCs w:val="24"/>
              </w:rPr>
            </w:pPr>
            <w:del w:id="163" w:author="Autor">
              <w:r w:rsidDel="00D178A1">
                <w:rPr>
                  <w:rFonts w:ascii="Arial Narrow" w:hAnsi="Arial Narrow" w:cs="Times New Roman"/>
                  <w:color w:val="000000"/>
                  <w:szCs w:val="24"/>
                </w:rPr>
                <w:delText>účtovná závierka je dostupná na</w:delText>
              </w:r>
              <w:r w:rsidDel="00D178A1">
                <w:rPr>
                  <w:rStyle w:val="Odkaznapoznmkupodiarou"/>
                  <w:rFonts w:ascii="Arial Narrow" w:hAnsi="Arial Narrow" w:cs="Times New Roman"/>
                  <w:color w:val="000000"/>
                  <w:szCs w:val="24"/>
                </w:rPr>
                <w:footnoteReference w:id="7"/>
              </w:r>
              <w:r w:rsidDel="00D178A1">
                <w:rPr>
                  <w:rFonts w:ascii="Arial Narrow" w:hAnsi="Arial Narrow" w:cs="Times New Roman"/>
                  <w:color w:val="000000"/>
                  <w:szCs w:val="24"/>
                </w:rPr>
                <w:delText xml:space="preserve"> ..........................</w:delText>
              </w:r>
              <w:r w:rsidRPr="00777DE8" w:rsidDel="00D178A1">
                <w:rPr>
                  <w:rFonts w:ascii="Arial Narrow" w:hAnsi="Arial Narrow" w:cs="Times New Roman"/>
                  <w:color w:val="000000"/>
                  <w:szCs w:val="24"/>
                </w:rPr>
                <w:delText>.</w:delText>
              </w:r>
            </w:del>
          </w:p>
          <w:p w14:paraId="406DA929" w14:textId="7815C0B7" w:rsidR="005206F0" w:rsidRPr="00385B43" w:rsidRDefault="00A14447" w:rsidP="00A14447">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Pr>
                <w:rFonts w:ascii="Arial Narrow" w:hAnsi="Arial Narrow" w:cs="Times New Roman"/>
                <w:color w:val="000000"/>
                <w:szCs w:val="24"/>
              </w:rPr>
              <w:t>MAS</w:t>
            </w:r>
            <w:r w:rsidRPr="00385B43">
              <w:rPr>
                <w:rFonts w:ascii="Arial Narrow" w:hAnsi="Arial Narrow" w:cs="Times New Roman"/>
                <w:color w:val="000000"/>
                <w:szCs w:val="24"/>
              </w:rPr>
              <w:t xml:space="preserve"> o všetkých zmenách, ktoré sa týkajú uvedených údajov a skutočností. Súhlasím so správou, spracovaním a uchovávaním všetkých uvedených osobných údajov v súlade so zák. č. 1</w:t>
            </w:r>
            <w:r>
              <w:rPr>
                <w:rFonts w:ascii="Arial Narrow" w:hAnsi="Arial Narrow" w:cs="Times New Roman"/>
                <w:color w:val="000000"/>
                <w:szCs w:val="24"/>
              </w:rPr>
              <w:t>8</w:t>
            </w:r>
            <w:r w:rsidRPr="00385B43">
              <w:rPr>
                <w:rFonts w:ascii="Arial Narrow" w:hAnsi="Arial Narrow" w:cs="Times New Roman"/>
                <w:color w:val="000000"/>
                <w:szCs w:val="24"/>
              </w:rPr>
              <w:t>/201</w:t>
            </w:r>
            <w:r>
              <w:rPr>
                <w:rFonts w:ascii="Arial Narrow" w:hAnsi="Arial Narrow" w:cs="Times New Roman"/>
                <w:color w:val="000000"/>
                <w:szCs w:val="24"/>
              </w:rPr>
              <w:t>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78C5F" w14:textId="77777777" w:rsidR="003D04A2" w:rsidRDefault="003D04A2" w:rsidP="00297396">
      <w:pPr>
        <w:spacing w:after="0" w:line="240" w:lineRule="auto"/>
      </w:pPr>
      <w:r>
        <w:separator/>
      </w:r>
    </w:p>
  </w:endnote>
  <w:endnote w:type="continuationSeparator" w:id="0">
    <w:p w14:paraId="20B15267" w14:textId="77777777" w:rsidR="003D04A2" w:rsidRDefault="003D04A2" w:rsidP="00297396">
      <w:pPr>
        <w:spacing w:after="0" w:line="240" w:lineRule="auto"/>
      </w:pPr>
      <w:r>
        <w:continuationSeparator/>
      </w:r>
    </w:p>
  </w:endnote>
  <w:endnote w:type="continuationNotice" w:id="1">
    <w:p w14:paraId="693BC50D" w14:textId="77777777" w:rsidR="003D04A2" w:rsidRDefault="003D04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11B57E7"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988BBDC"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C12453A"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2E29832"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86698CB"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F3ED3" w14:textId="77777777" w:rsidR="003D04A2" w:rsidRDefault="003D04A2" w:rsidP="00297396">
      <w:pPr>
        <w:spacing w:after="0" w:line="240" w:lineRule="auto"/>
      </w:pPr>
      <w:r>
        <w:separator/>
      </w:r>
    </w:p>
  </w:footnote>
  <w:footnote w:type="continuationSeparator" w:id="0">
    <w:p w14:paraId="0577CD2B" w14:textId="77777777" w:rsidR="003D04A2" w:rsidRDefault="003D04A2" w:rsidP="00297396">
      <w:pPr>
        <w:spacing w:after="0" w:line="240" w:lineRule="auto"/>
      </w:pPr>
      <w:r>
        <w:continuationSeparator/>
      </w:r>
    </w:p>
  </w:footnote>
  <w:footnote w:type="continuationNotice" w:id="1">
    <w:p w14:paraId="78287F8C" w14:textId="77777777" w:rsidR="003D04A2" w:rsidRDefault="003D04A2">
      <w:pPr>
        <w:spacing w:after="0" w:line="240" w:lineRule="auto"/>
      </w:pPr>
    </w:p>
  </w:footnote>
  <w:footnote w:id="2">
    <w:p w14:paraId="758F244A" w14:textId="77777777" w:rsidR="00A14447" w:rsidRPr="00221DA9" w:rsidRDefault="00A14447" w:rsidP="00A14447">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0F7015CF" w14:textId="77777777" w:rsidR="00A14447" w:rsidRPr="00221DA9" w:rsidRDefault="00A14447" w:rsidP="00A14447">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5A016177" w14:textId="77777777" w:rsidR="00A14447" w:rsidRPr="00613B6F" w:rsidRDefault="00A14447" w:rsidP="00A14447">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02050613" w14:textId="77777777" w:rsidR="00A14447" w:rsidRDefault="00A14447" w:rsidP="00A14447">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263EE0A4" w14:textId="77777777" w:rsidR="00D178A1" w:rsidRDefault="00D178A1" w:rsidP="00D178A1">
      <w:pPr>
        <w:pStyle w:val="Textpoznmkypodiarou"/>
        <w:ind w:left="284" w:hanging="284"/>
        <w:rPr>
          <w:ins w:id="160" w:author="Autor"/>
        </w:rPr>
      </w:pPr>
      <w:ins w:id="161" w:author="Auto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ins>
    </w:p>
  </w:footnote>
  <w:footnote w:id="7">
    <w:p w14:paraId="15C6B356" w14:textId="77777777" w:rsidR="00A14447" w:rsidDel="00D178A1" w:rsidRDefault="00A14447" w:rsidP="00A14447">
      <w:pPr>
        <w:pStyle w:val="Textpoznmkypodiarou"/>
        <w:ind w:left="284" w:hanging="284"/>
        <w:rPr>
          <w:del w:id="164" w:author="Autor"/>
        </w:rPr>
      </w:pPr>
      <w:del w:id="165" w:author="Autor">
        <w:r w:rsidDel="00D178A1">
          <w:rPr>
            <w:rStyle w:val="Odkaznapoznmkupodiarou"/>
          </w:rPr>
          <w:footnoteRef/>
        </w:r>
        <w:r w:rsidDel="00D178A1">
          <w:tab/>
        </w:r>
        <w:r w:rsidRPr="00CD4ABE" w:rsidDel="00D178A1">
          <w:rPr>
            <w:rStyle w:val="Odkaznapoznmkupodiarou"/>
            <w:rFonts w:ascii="Arial Narrow" w:hAnsi="Arial Narrow"/>
            <w:sz w:val="18"/>
            <w:vertAlign w:val="baseline"/>
          </w:rPr>
          <w:delTex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delText>
        </w:r>
        <w:r w:rsidDel="00D178A1">
          <w:rPr>
            <w:rFonts w:ascii="Arial Narrow" w:hAnsi="Arial Narrow"/>
            <w:sz w:val="18"/>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184E5688" w:rsidR="00E0609C" w:rsidRPr="001F013A" w:rsidRDefault="00A14447" w:rsidP="000F2DA9">
    <w:pPr>
      <w:pStyle w:val="Hlavika"/>
      <w:rPr>
        <w:rFonts w:ascii="Arial Narrow" w:hAnsi="Arial Narrow"/>
        <w:sz w:val="20"/>
      </w:rPr>
    </w:pPr>
    <w:r w:rsidRPr="00D86344">
      <w:rPr>
        <w:rFonts w:ascii="Arial Narrow" w:hAnsi="Arial Narrow"/>
        <w:noProof/>
        <w:sz w:val="20"/>
        <w:lang w:eastAsia="sk-SK"/>
      </w:rPr>
      <w:drawing>
        <wp:anchor distT="0" distB="0" distL="114300" distR="114300" simplePos="0" relativeHeight="251675648" behindDoc="0" locked="0" layoutInCell="1" allowOverlap="1" wp14:anchorId="105A6744" wp14:editId="77E2AF8A">
          <wp:simplePos x="0" y="0"/>
          <wp:positionH relativeFrom="margin">
            <wp:posOffset>422563</wp:posOffset>
          </wp:positionH>
          <wp:positionV relativeFrom="topMargin">
            <wp:posOffset>220922</wp:posOffset>
          </wp:positionV>
          <wp:extent cx="534670" cy="453390"/>
          <wp:effectExtent l="0" t="0" r="0" b="3810"/>
          <wp:wrapSquare wrapText="bothSides"/>
          <wp:docPr id="2" name="Obrázok 2" descr="\\server\Dokumenty\LEADER\LOGA\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Dokumenty\LEADER\LOGA\log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4670" cy="453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646BD81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714232224">
    <w:abstractNumId w:val="5"/>
  </w:num>
  <w:num w:numId="2" w16cid:durableId="1073430494">
    <w:abstractNumId w:val="0"/>
  </w:num>
  <w:num w:numId="3" w16cid:durableId="614362983">
    <w:abstractNumId w:val="4"/>
  </w:num>
  <w:num w:numId="4" w16cid:durableId="427578005">
    <w:abstractNumId w:val="1"/>
  </w:num>
  <w:num w:numId="5" w16cid:durableId="645400202">
    <w:abstractNumId w:val="25"/>
  </w:num>
  <w:num w:numId="6" w16cid:durableId="565147892">
    <w:abstractNumId w:val="22"/>
  </w:num>
  <w:num w:numId="7" w16cid:durableId="89593470">
    <w:abstractNumId w:val="10"/>
  </w:num>
  <w:num w:numId="8" w16cid:durableId="552036800">
    <w:abstractNumId w:val="7"/>
  </w:num>
  <w:num w:numId="9" w16cid:durableId="1044603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6700366">
    <w:abstractNumId w:val="21"/>
  </w:num>
  <w:num w:numId="11" w16cid:durableId="74591765">
    <w:abstractNumId w:val="14"/>
  </w:num>
  <w:num w:numId="12" w16cid:durableId="1149664826">
    <w:abstractNumId w:val="9"/>
  </w:num>
  <w:num w:numId="13" w16cid:durableId="447235039">
    <w:abstractNumId w:val="3"/>
  </w:num>
  <w:num w:numId="14" w16cid:durableId="2060666176">
    <w:abstractNumId w:val="27"/>
  </w:num>
  <w:num w:numId="15" w16cid:durableId="121773890">
    <w:abstractNumId w:val="20"/>
  </w:num>
  <w:num w:numId="16" w16cid:durableId="1453331007">
    <w:abstractNumId w:val="6"/>
  </w:num>
  <w:num w:numId="17" w16cid:durableId="1492677286">
    <w:abstractNumId w:val="11"/>
  </w:num>
  <w:num w:numId="18" w16cid:durableId="2084981617">
    <w:abstractNumId w:val="19"/>
  </w:num>
  <w:num w:numId="19" w16cid:durableId="459228952">
    <w:abstractNumId w:val="26"/>
  </w:num>
  <w:num w:numId="20" w16cid:durableId="1493913527">
    <w:abstractNumId w:val="23"/>
  </w:num>
  <w:num w:numId="21" w16cid:durableId="985012933">
    <w:abstractNumId w:val="15"/>
  </w:num>
  <w:num w:numId="22" w16cid:durableId="1525247960">
    <w:abstractNumId w:val="2"/>
  </w:num>
  <w:num w:numId="23" w16cid:durableId="408888147">
    <w:abstractNumId w:val="12"/>
  </w:num>
  <w:num w:numId="24" w16cid:durableId="2096048119">
    <w:abstractNumId w:val="28"/>
  </w:num>
  <w:num w:numId="25" w16cid:durableId="489292323">
    <w:abstractNumId w:val="24"/>
  </w:num>
  <w:num w:numId="26" w16cid:durableId="1182429865">
    <w:abstractNumId w:val="18"/>
  </w:num>
  <w:num w:numId="27" w16cid:durableId="1664434222">
    <w:abstractNumId w:val="13"/>
  </w:num>
  <w:num w:numId="28" w16cid:durableId="25913210">
    <w:abstractNumId w:val="8"/>
  </w:num>
  <w:num w:numId="29" w16cid:durableId="530339349">
    <w:abstractNumId w:val="5"/>
  </w:num>
  <w:num w:numId="30" w16cid:durableId="1014191612">
    <w:abstractNumId w:val="17"/>
  </w:num>
  <w:num w:numId="31" w16cid:durableId="65764520">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1B4D"/>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4BF"/>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4EAC"/>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31FAD"/>
    <w:rsid w:val="001407E8"/>
    <w:rsid w:val="00141439"/>
    <w:rsid w:val="00142A46"/>
    <w:rsid w:val="00142BEE"/>
    <w:rsid w:val="00143430"/>
    <w:rsid w:val="00143BD9"/>
    <w:rsid w:val="001446DB"/>
    <w:rsid w:val="00145746"/>
    <w:rsid w:val="00146262"/>
    <w:rsid w:val="00147F18"/>
    <w:rsid w:val="001500D4"/>
    <w:rsid w:val="00150166"/>
    <w:rsid w:val="00151D61"/>
    <w:rsid w:val="001537EB"/>
    <w:rsid w:val="001563F7"/>
    <w:rsid w:val="00157AAB"/>
    <w:rsid w:val="001600C5"/>
    <w:rsid w:val="0016073A"/>
    <w:rsid w:val="00161E6D"/>
    <w:rsid w:val="001625CF"/>
    <w:rsid w:val="00163B71"/>
    <w:rsid w:val="0016689D"/>
    <w:rsid w:val="001669CA"/>
    <w:rsid w:val="00166F16"/>
    <w:rsid w:val="0016773B"/>
    <w:rsid w:val="00170403"/>
    <w:rsid w:val="001743C1"/>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08E3"/>
    <w:rsid w:val="001E2651"/>
    <w:rsid w:val="001E2C9A"/>
    <w:rsid w:val="001E564C"/>
    <w:rsid w:val="001F0635"/>
    <w:rsid w:val="001F0E97"/>
    <w:rsid w:val="001F207C"/>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565B"/>
    <w:rsid w:val="00246131"/>
    <w:rsid w:val="00247132"/>
    <w:rsid w:val="00247264"/>
    <w:rsid w:val="0025567F"/>
    <w:rsid w:val="00256195"/>
    <w:rsid w:val="00256F18"/>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B7D74"/>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5F27"/>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2E40"/>
    <w:rsid w:val="003348E6"/>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04A2"/>
    <w:rsid w:val="003D523B"/>
    <w:rsid w:val="003D59C1"/>
    <w:rsid w:val="003D6BD8"/>
    <w:rsid w:val="003D6F0C"/>
    <w:rsid w:val="003D6FC5"/>
    <w:rsid w:val="003D7EF7"/>
    <w:rsid w:val="003E08F9"/>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47E9"/>
    <w:rsid w:val="0042588D"/>
    <w:rsid w:val="00426281"/>
    <w:rsid w:val="00426502"/>
    <w:rsid w:val="0042702A"/>
    <w:rsid w:val="004306F6"/>
    <w:rsid w:val="00431044"/>
    <w:rsid w:val="0043261C"/>
    <w:rsid w:val="004336D9"/>
    <w:rsid w:val="00434BEE"/>
    <w:rsid w:val="00443828"/>
    <w:rsid w:val="00443A8E"/>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F30"/>
    <w:rsid w:val="004A0848"/>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060E"/>
    <w:rsid w:val="004F62B6"/>
    <w:rsid w:val="00500FB7"/>
    <w:rsid w:val="00502FF7"/>
    <w:rsid w:val="0050379E"/>
    <w:rsid w:val="00504D90"/>
    <w:rsid w:val="00505404"/>
    <w:rsid w:val="00505686"/>
    <w:rsid w:val="005059AE"/>
    <w:rsid w:val="0050663E"/>
    <w:rsid w:val="00510642"/>
    <w:rsid w:val="00511C3C"/>
    <w:rsid w:val="005123FE"/>
    <w:rsid w:val="0051337A"/>
    <w:rsid w:val="00514B24"/>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6838"/>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5E5"/>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21B3"/>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2107"/>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5DEB"/>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468D"/>
    <w:rsid w:val="00685112"/>
    <w:rsid w:val="00685A79"/>
    <w:rsid w:val="00690C2C"/>
    <w:rsid w:val="00696B4A"/>
    <w:rsid w:val="006A1069"/>
    <w:rsid w:val="006A18F8"/>
    <w:rsid w:val="006A1986"/>
    <w:rsid w:val="006A1AFD"/>
    <w:rsid w:val="006A263B"/>
    <w:rsid w:val="006A3CC2"/>
    <w:rsid w:val="006A61FE"/>
    <w:rsid w:val="006A6BE5"/>
    <w:rsid w:val="006A7AE8"/>
    <w:rsid w:val="006B0C63"/>
    <w:rsid w:val="006B256E"/>
    <w:rsid w:val="006B5964"/>
    <w:rsid w:val="006B5BCA"/>
    <w:rsid w:val="006C043B"/>
    <w:rsid w:val="006C299A"/>
    <w:rsid w:val="006C343B"/>
    <w:rsid w:val="006C3E35"/>
    <w:rsid w:val="006C6296"/>
    <w:rsid w:val="006C6AD5"/>
    <w:rsid w:val="006D2BB3"/>
    <w:rsid w:val="006D38E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4C86"/>
    <w:rsid w:val="007279AB"/>
    <w:rsid w:val="00731277"/>
    <w:rsid w:val="007314FF"/>
    <w:rsid w:val="00732A40"/>
    <w:rsid w:val="0073340F"/>
    <w:rsid w:val="0073386F"/>
    <w:rsid w:val="00734030"/>
    <w:rsid w:val="007356BB"/>
    <w:rsid w:val="00736109"/>
    <w:rsid w:val="007367FE"/>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B6C14"/>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3729B"/>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4F6B"/>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436A"/>
    <w:rsid w:val="008A594C"/>
    <w:rsid w:val="008A5E2D"/>
    <w:rsid w:val="008A604D"/>
    <w:rsid w:val="008A630A"/>
    <w:rsid w:val="008B131A"/>
    <w:rsid w:val="008B2871"/>
    <w:rsid w:val="008B37B6"/>
    <w:rsid w:val="008B457F"/>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019A"/>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07F"/>
    <w:rsid w:val="00917B81"/>
    <w:rsid w:val="00921249"/>
    <w:rsid w:val="009219B5"/>
    <w:rsid w:val="009227C0"/>
    <w:rsid w:val="00922D37"/>
    <w:rsid w:val="00923B5C"/>
    <w:rsid w:val="0092470D"/>
    <w:rsid w:val="00932454"/>
    <w:rsid w:val="00933266"/>
    <w:rsid w:val="009333D1"/>
    <w:rsid w:val="0093580E"/>
    <w:rsid w:val="009379B2"/>
    <w:rsid w:val="00937B8C"/>
    <w:rsid w:val="00945D65"/>
    <w:rsid w:val="00947FAB"/>
    <w:rsid w:val="00951DEF"/>
    <w:rsid w:val="00951E68"/>
    <w:rsid w:val="00952E4A"/>
    <w:rsid w:val="009546F7"/>
    <w:rsid w:val="009548F9"/>
    <w:rsid w:val="009555E3"/>
    <w:rsid w:val="00955A3B"/>
    <w:rsid w:val="009635E0"/>
    <w:rsid w:val="00966699"/>
    <w:rsid w:val="00967F8F"/>
    <w:rsid w:val="00971A41"/>
    <w:rsid w:val="009722BD"/>
    <w:rsid w:val="009728F6"/>
    <w:rsid w:val="0097353C"/>
    <w:rsid w:val="00974A40"/>
    <w:rsid w:val="009754AC"/>
    <w:rsid w:val="00977A17"/>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179"/>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444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60C"/>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1047"/>
    <w:rsid w:val="00A8293E"/>
    <w:rsid w:val="00A87CCB"/>
    <w:rsid w:val="00A90FBF"/>
    <w:rsid w:val="00A91EB3"/>
    <w:rsid w:val="00A92267"/>
    <w:rsid w:val="00A93202"/>
    <w:rsid w:val="00A934FD"/>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07FA8"/>
    <w:rsid w:val="00B10209"/>
    <w:rsid w:val="00B107D1"/>
    <w:rsid w:val="00B11C52"/>
    <w:rsid w:val="00B11F54"/>
    <w:rsid w:val="00B13A79"/>
    <w:rsid w:val="00B16F9E"/>
    <w:rsid w:val="00B16FED"/>
    <w:rsid w:val="00B22EE3"/>
    <w:rsid w:val="00B2508C"/>
    <w:rsid w:val="00B30351"/>
    <w:rsid w:val="00B30657"/>
    <w:rsid w:val="00B30BB2"/>
    <w:rsid w:val="00B31C35"/>
    <w:rsid w:val="00B32ADD"/>
    <w:rsid w:val="00B33900"/>
    <w:rsid w:val="00B34CEF"/>
    <w:rsid w:val="00B360FA"/>
    <w:rsid w:val="00B36730"/>
    <w:rsid w:val="00B372A3"/>
    <w:rsid w:val="00B41704"/>
    <w:rsid w:val="00B4260D"/>
    <w:rsid w:val="00B426E1"/>
    <w:rsid w:val="00B4330D"/>
    <w:rsid w:val="00B4365A"/>
    <w:rsid w:val="00B4401E"/>
    <w:rsid w:val="00B44464"/>
    <w:rsid w:val="00B445AC"/>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14E4"/>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4893"/>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4DA9"/>
    <w:rsid w:val="00C55A27"/>
    <w:rsid w:val="00C575C8"/>
    <w:rsid w:val="00C620D9"/>
    <w:rsid w:val="00C624C5"/>
    <w:rsid w:val="00C62B07"/>
    <w:rsid w:val="00C64262"/>
    <w:rsid w:val="00C65771"/>
    <w:rsid w:val="00C6587F"/>
    <w:rsid w:val="00C71CEA"/>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05691"/>
    <w:rsid w:val="00D06E70"/>
    <w:rsid w:val="00D10E54"/>
    <w:rsid w:val="00D12146"/>
    <w:rsid w:val="00D12980"/>
    <w:rsid w:val="00D12B2B"/>
    <w:rsid w:val="00D133CE"/>
    <w:rsid w:val="00D171B6"/>
    <w:rsid w:val="00D178A1"/>
    <w:rsid w:val="00D17FAE"/>
    <w:rsid w:val="00D24F46"/>
    <w:rsid w:val="00D25C37"/>
    <w:rsid w:val="00D26C37"/>
    <w:rsid w:val="00D318B8"/>
    <w:rsid w:val="00D34AA7"/>
    <w:rsid w:val="00D36A28"/>
    <w:rsid w:val="00D40BAB"/>
    <w:rsid w:val="00D4101E"/>
    <w:rsid w:val="00D469C5"/>
    <w:rsid w:val="00D47FE8"/>
    <w:rsid w:val="00D52AE5"/>
    <w:rsid w:val="00D52E23"/>
    <w:rsid w:val="00D537A6"/>
    <w:rsid w:val="00D53FAB"/>
    <w:rsid w:val="00D554B6"/>
    <w:rsid w:val="00D565EB"/>
    <w:rsid w:val="00D56DAC"/>
    <w:rsid w:val="00D6065A"/>
    <w:rsid w:val="00D60762"/>
    <w:rsid w:val="00D619BE"/>
    <w:rsid w:val="00D63959"/>
    <w:rsid w:val="00D6433F"/>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4B0D"/>
    <w:rsid w:val="00DB0502"/>
    <w:rsid w:val="00DB1C96"/>
    <w:rsid w:val="00DB2737"/>
    <w:rsid w:val="00DB64B0"/>
    <w:rsid w:val="00DB709F"/>
    <w:rsid w:val="00DB7CD8"/>
    <w:rsid w:val="00DB7E14"/>
    <w:rsid w:val="00DC29E9"/>
    <w:rsid w:val="00DC3C0B"/>
    <w:rsid w:val="00DC7C51"/>
    <w:rsid w:val="00DD0275"/>
    <w:rsid w:val="00DD5272"/>
    <w:rsid w:val="00DD62FA"/>
    <w:rsid w:val="00DD6852"/>
    <w:rsid w:val="00DE0E90"/>
    <w:rsid w:val="00DE1611"/>
    <w:rsid w:val="00DE275B"/>
    <w:rsid w:val="00DE2E69"/>
    <w:rsid w:val="00DE377F"/>
    <w:rsid w:val="00DE4855"/>
    <w:rsid w:val="00DE54AC"/>
    <w:rsid w:val="00DF03BD"/>
    <w:rsid w:val="00DF07D6"/>
    <w:rsid w:val="00DF230A"/>
    <w:rsid w:val="00DF42CB"/>
    <w:rsid w:val="00DF4689"/>
    <w:rsid w:val="00DF780C"/>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2639"/>
    <w:rsid w:val="00E73EDD"/>
    <w:rsid w:val="00E749B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0155"/>
    <w:rsid w:val="00EA11F6"/>
    <w:rsid w:val="00EA17D3"/>
    <w:rsid w:val="00EA6606"/>
    <w:rsid w:val="00EA7579"/>
    <w:rsid w:val="00EB2269"/>
    <w:rsid w:val="00EB2874"/>
    <w:rsid w:val="00EB336E"/>
    <w:rsid w:val="00EB4958"/>
    <w:rsid w:val="00EB5138"/>
    <w:rsid w:val="00EB755F"/>
    <w:rsid w:val="00EC0366"/>
    <w:rsid w:val="00EC0A48"/>
    <w:rsid w:val="00EC24FD"/>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3EA4"/>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6F5B"/>
    <w:rsid w:val="00F535D6"/>
    <w:rsid w:val="00F54909"/>
    <w:rsid w:val="00F57698"/>
    <w:rsid w:val="00F57956"/>
    <w:rsid w:val="00F61372"/>
    <w:rsid w:val="00F640B3"/>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2F2"/>
    <w:rsid w:val="00FB28C1"/>
    <w:rsid w:val="00FB312A"/>
    <w:rsid w:val="00FB49E4"/>
    <w:rsid w:val="00FB6003"/>
    <w:rsid w:val="00FB6329"/>
    <w:rsid w:val="00FB7EEB"/>
    <w:rsid w:val="00FC0D69"/>
    <w:rsid w:val="00FC2531"/>
    <w:rsid w:val="00FC489E"/>
    <w:rsid w:val="00FC54D1"/>
    <w:rsid w:val="00FC6358"/>
    <w:rsid w:val="00FD2664"/>
    <w:rsid w:val="00FD4707"/>
    <w:rsid w:val="00FD4AAE"/>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2BEA"/>
    <w:rsid w:val="00FF4CAD"/>
    <w:rsid w:val="00FF4DD9"/>
    <w:rsid w:val="00FF69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31009D"/>
    <w:rsid w:val="00370346"/>
    <w:rsid w:val="003B20BC"/>
    <w:rsid w:val="003C4D1D"/>
    <w:rsid w:val="00416306"/>
    <w:rsid w:val="00417961"/>
    <w:rsid w:val="0046276E"/>
    <w:rsid w:val="004E41C5"/>
    <w:rsid w:val="0050057B"/>
    <w:rsid w:val="00503470"/>
    <w:rsid w:val="00506C57"/>
    <w:rsid w:val="00514765"/>
    <w:rsid w:val="00517339"/>
    <w:rsid w:val="00553926"/>
    <w:rsid w:val="00580E5E"/>
    <w:rsid w:val="005A698A"/>
    <w:rsid w:val="006845DE"/>
    <w:rsid w:val="007B0225"/>
    <w:rsid w:val="007B15D9"/>
    <w:rsid w:val="00803F6C"/>
    <w:rsid w:val="008A5F9C"/>
    <w:rsid w:val="008F0B6E"/>
    <w:rsid w:val="008F34F7"/>
    <w:rsid w:val="009400AE"/>
    <w:rsid w:val="00947A88"/>
    <w:rsid w:val="00966EEE"/>
    <w:rsid w:val="00976238"/>
    <w:rsid w:val="009B4DB2"/>
    <w:rsid w:val="009C3CCC"/>
    <w:rsid w:val="00A118B3"/>
    <w:rsid w:val="00A15D86"/>
    <w:rsid w:val="00AE4A4E"/>
    <w:rsid w:val="00B21DAE"/>
    <w:rsid w:val="00BD26AF"/>
    <w:rsid w:val="00BE51E0"/>
    <w:rsid w:val="00C92CEB"/>
    <w:rsid w:val="00CB7CE8"/>
    <w:rsid w:val="00CE79F2"/>
    <w:rsid w:val="00D5420E"/>
    <w:rsid w:val="00D659EE"/>
    <w:rsid w:val="00E426B2"/>
    <w:rsid w:val="00E4685B"/>
    <w:rsid w:val="00E75312"/>
    <w:rsid w:val="00EB2E49"/>
    <w:rsid w:val="00EF3E39"/>
    <w:rsid w:val="00F23F7A"/>
    <w:rsid w:val="00F40C69"/>
    <w:rsid w:val="00F70B43"/>
    <w:rsid w:val="00FB0B8E"/>
    <w:rsid w:val="00FD6CA0"/>
    <w:rsid w:val="00FD6FA9"/>
    <w:rsid w:val="00FE1D60"/>
    <w:rsid w:val="00FE2F78"/>
    <w:rsid w:val="00FF55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87745-24D7-4768-9537-F3602982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3744</Words>
  <Characters>21344</Characters>
  <Application>Microsoft Office Word</Application>
  <DocSecurity>0</DocSecurity>
  <Lines>177</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2023-04-03T11:57:00Z</dcterms:modified>
</cp:coreProperties>
</file>